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75C6E" w14:textId="472A59E4" w:rsidR="004F1C57" w:rsidRPr="00344760" w:rsidRDefault="00344760" w:rsidP="004F1C57">
      <w:pPr>
        <w:pStyle w:val="Titolocopertina"/>
        <w:spacing w:line="300" w:lineRule="exact"/>
        <w:rPr>
          <w:rFonts w:ascii="Arial" w:hAnsi="Arial" w:cs="Arial"/>
          <w:b/>
          <w:sz w:val="20"/>
          <w:szCs w:val="20"/>
        </w:rPr>
      </w:pPr>
      <w:r w:rsidRPr="008F0583">
        <w:rPr>
          <w:rFonts w:ascii="Arial" w:hAnsi="Arial" w:cs="Arial"/>
          <w:b/>
          <w:bCs/>
          <w:caps w:val="0"/>
          <w:kern w:val="32"/>
          <w:sz w:val="20"/>
          <w:szCs w:val="20"/>
        </w:rPr>
        <w:t>Allegato 12</w:t>
      </w:r>
    </w:p>
    <w:p w14:paraId="1EB1D1C3" w14:textId="77777777" w:rsidR="004F1C57" w:rsidRPr="00653AF5" w:rsidRDefault="004F1C57" w:rsidP="004F1C57">
      <w:pPr>
        <w:pStyle w:val="Titolo1"/>
        <w:rPr>
          <w:rFonts w:ascii="Arial" w:hAnsi="Arial" w:cs="Arial"/>
        </w:rPr>
      </w:pPr>
      <w:r w:rsidRPr="00653AF5">
        <w:rPr>
          <w:rFonts w:ascii="Arial" w:hAnsi="Arial" w:cs="Arial"/>
        </w:rPr>
        <w:t xml:space="preserve">FACSIMILE GARANZIA DEFINITIVA nei confronti di consip s.p.a. </w:t>
      </w:r>
    </w:p>
    <w:p w14:paraId="26C8EB9A" w14:textId="77777777" w:rsidR="004F1C57" w:rsidRPr="00653AF5" w:rsidRDefault="004F1C57" w:rsidP="004F1C57">
      <w:pPr>
        <w:spacing w:line="300" w:lineRule="exact"/>
        <w:jc w:val="both"/>
        <w:rPr>
          <w:rFonts w:ascii="Arial" w:hAnsi="Arial" w:cs="Arial"/>
          <w:sz w:val="20"/>
          <w:szCs w:val="20"/>
        </w:rPr>
      </w:pPr>
    </w:p>
    <w:p w14:paraId="05032A8C" w14:textId="77777777" w:rsidR="004F1C57" w:rsidRPr="00653AF5" w:rsidRDefault="004F1C57" w:rsidP="004F1C57">
      <w:pPr>
        <w:pStyle w:val="Indirizzo"/>
        <w:rPr>
          <w:rFonts w:ascii="Arial" w:hAnsi="Arial" w:cs="Arial"/>
          <w:szCs w:val="20"/>
        </w:rPr>
      </w:pPr>
      <w:r w:rsidRPr="00653AF5">
        <w:rPr>
          <w:rFonts w:ascii="Arial" w:hAnsi="Arial" w:cs="Arial"/>
          <w:szCs w:val="20"/>
        </w:rPr>
        <w:t xml:space="preserve">Spett.le </w:t>
      </w:r>
    </w:p>
    <w:p w14:paraId="6583E7CB" w14:textId="77777777" w:rsidR="004F1C57" w:rsidRPr="00653AF5" w:rsidRDefault="004F1C57" w:rsidP="004F1C57">
      <w:pPr>
        <w:pStyle w:val="Indirizzo"/>
        <w:rPr>
          <w:rStyle w:val="Grassetto"/>
          <w:rFonts w:ascii="Arial" w:hAnsi="Arial" w:cs="Arial"/>
          <w:szCs w:val="20"/>
        </w:rPr>
      </w:pPr>
      <w:r w:rsidRPr="00653AF5">
        <w:rPr>
          <w:rStyle w:val="Grassetto"/>
          <w:rFonts w:ascii="Arial" w:hAnsi="Arial" w:cs="Arial"/>
          <w:szCs w:val="20"/>
        </w:rPr>
        <w:t>Consip S.p.A.</w:t>
      </w:r>
    </w:p>
    <w:p w14:paraId="106033A9" w14:textId="77777777" w:rsidR="004F1C57" w:rsidRPr="00653AF5" w:rsidRDefault="004F1C57" w:rsidP="004F1C57">
      <w:pPr>
        <w:pStyle w:val="Indirizzo"/>
        <w:rPr>
          <w:rFonts w:ascii="Arial" w:hAnsi="Arial" w:cs="Arial"/>
          <w:szCs w:val="20"/>
        </w:rPr>
      </w:pPr>
      <w:r w:rsidRPr="00653AF5">
        <w:rPr>
          <w:rFonts w:ascii="Arial" w:hAnsi="Arial" w:cs="Arial"/>
          <w:szCs w:val="20"/>
        </w:rPr>
        <w:t>Via Isonzo, 19/E</w:t>
      </w:r>
    </w:p>
    <w:p w14:paraId="55AA96DC" w14:textId="77777777" w:rsidR="004F1C57" w:rsidRPr="00653AF5" w:rsidRDefault="004F1C57" w:rsidP="004F1C57">
      <w:pPr>
        <w:pStyle w:val="Indirizzo"/>
        <w:rPr>
          <w:rFonts w:ascii="Arial" w:hAnsi="Arial" w:cs="Arial"/>
          <w:szCs w:val="20"/>
        </w:rPr>
      </w:pPr>
      <w:r w:rsidRPr="00653AF5">
        <w:rPr>
          <w:rFonts w:ascii="Arial" w:hAnsi="Arial" w:cs="Arial"/>
          <w:szCs w:val="20"/>
        </w:rPr>
        <w:t>00198 Roma</w:t>
      </w:r>
    </w:p>
    <w:p w14:paraId="0C6A662B" w14:textId="77777777" w:rsidR="004F1C57" w:rsidRPr="00653AF5" w:rsidRDefault="004F1C57" w:rsidP="004F1C57">
      <w:pPr>
        <w:pStyle w:val="Indirizzo"/>
        <w:rPr>
          <w:rFonts w:ascii="Arial" w:hAnsi="Arial" w:cs="Arial"/>
          <w:szCs w:val="20"/>
        </w:rPr>
      </w:pPr>
    </w:p>
    <w:p w14:paraId="68DE36D7"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_________, lì __________</w:t>
      </w:r>
    </w:p>
    <w:p w14:paraId="2FEAD14A" w14:textId="77777777" w:rsidR="004F1C57" w:rsidRPr="00653AF5" w:rsidRDefault="004F1C57" w:rsidP="004F1C57">
      <w:pPr>
        <w:spacing w:line="300" w:lineRule="exact"/>
        <w:jc w:val="both"/>
        <w:rPr>
          <w:rFonts w:ascii="Arial" w:hAnsi="Arial" w:cs="Arial"/>
          <w:sz w:val="20"/>
          <w:szCs w:val="20"/>
        </w:rPr>
      </w:pPr>
    </w:p>
    <w:p w14:paraId="68F26D39"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Premesso che:</w:t>
      </w:r>
    </w:p>
    <w:p w14:paraId="3755258F" w14:textId="63C06ED5" w:rsidR="004F1C57" w:rsidRPr="00653AF5" w:rsidRDefault="004F1C57" w:rsidP="004F1C57">
      <w:pPr>
        <w:spacing w:line="300" w:lineRule="exact"/>
        <w:ind w:left="360" w:hanging="360"/>
        <w:jc w:val="both"/>
        <w:rPr>
          <w:rFonts w:ascii="Arial" w:hAnsi="Arial" w:cs="Arial"/>
          <w:i/>
          <w:color w:val="4F81BD"/>
          <w:sz w:val="20"/>
          <w:szCs w:val="20"/>
        </w:rPr>
      </w:pPr>
      <w:r w:rsidRPr="00653AF5">
        <w:rPr>
          <w:rStyle w:val="StileGrassettoCorsivo"/>
          <w:rFonts w:ascii="Arial" w:hAnsi="Arial" w:cs="Arial"/>
          <w:sz w:val="20"/>
          <w:szCs w:val="20"/>
        </w:rPr>
        <w:t>(a)</w:t>
      </w:r>
      <w:r w:rsidRPr="00653AF5">
        <w:rPr>
          <w:rFonts w:ascii="Arial" w:hAnsi="Arial" w:cs="Arial"/>
          <w:sz w:val="20"/>
          <w:szCs w:val="20"/>
        </w:rPr>
        <w:t xml:space="preserve">  in data __</w:t>
      </w:r>
      <w:r w:rsidR="00445842">
        <w:rPr>
          <w:rFonts w:ascii="Arial" w:hAnsi="Arial" w:cs="Arial"/>
          <w:sz w:val="20"/>
          <w:szCs w:val="20"/>
        </w:rPr>
        <w:t>___</w:t>
      </w:r>
      <w:r w:rsidRPr="00653AF5">
        <w:rPr>
          <w:rFonts w:ascii="Arial" w:hAnsi="Arial" w:cs="Arial"/>
          <w:sz w:val="20"/>
          <w:szCs w:val="20"/>
        </w:rPr>
        <w:t xml:space="preserve"> la Consip S.p.A. a socio unico (di seguito per brevità anche “Consip”) ha aggiudicato alla ______ (in seguito, per brevità anche “Fornitore” e/o “Impresa”) la gara a procedura aperta per l’affidamento di un Accordo Quadro, ai sensi dell’art. 59, del </w:t>
      </w:r>
      <w:proofErr w:type="spellStart"/>
      <w:r w:rsidRPr="00653AF5">
        <w:rPr>
          <w:rFonts w:ascii="Arial" w:hAnsi="Arial" w:cs="Arial"/>
          <w:sz w:val="20"/>
          <w:szCs w:val="20"/>
        </w:rPr>
        <w:t>D.Lgs.</w:t>
      </w:r>
      <w:proofErr w:type="spellEnd"/>
      <w:r w:rsidRPr="00653AF5">
        <w:rPr>
          <w:rFonts w:ascii="Arial" w:hAnsi="Arial" w:cs="Arial"/>
          <w:sz w:val="20"/>
          <w:szCs w:val="20"/>
        </w:rPr>
        <w:t xml:space="preserve"> n. 36/2023, per la fornitura</w:t>
      </w:r>
      <w:r w:rsidR="00445842" w:rsidRPr="00445842">
        <w:rPr>
          <w:rFonts w:ascii="Arial" w:hAnsi="Arial" w:cs="Arial"/>
          <w:sz w:val="20"/>
          <w:szCs w:val="20"/>
        </w:rPr>
        <w:t>, messa in esercizio e manutenzione di centrali telefoniche e di prodotti e servizi connessi per le Pubbliche Amministrazioni</w:t>
      </w:r>
      <w:r w:rsidRPr="00653AF5">
        <w:rPr>
          <w:rFonts w:ascii="Arial" w:hAnsi="Arial" w:cs="Arial"/>
          <w:sz w:val="20"/>
          <w:szCs w:val="20"/>
        </w:rPr>
        <w:t xml:space="preserve">, con il quale il Fornitore si impegna a stipulare </w:t>
      </w:r>
      <w:r w:rsidR="00F75818">
        <w:rPr>
          <w:rFonts w:ascii="Arial" w:hAnsi="Arial" w:cs="Arial"/>
          <w:sz w:val="20"/>
          <w:szCs w:val="20"/>
        </w:rPr>
        <w:t>Contratti Esecutivi</w:t>
      </w:r>
      <w:r w:rsidRPr="00653AF5">
        <w:rPr>
          <w:rFonts w:ascii="Arial" w:hAnsi="Arial" w:cs="Arial"/>
          <w:sz w:val="20"/>
          <w:szCs w:val="20"/>
        </w:rPr>
        <w:t xml:space="preserve"> affidati dalle Pubbliche Amministrazioni nonché dagli altri soggetti legittimati ai sensi della normativa vigente ad utilizzare l’Accordo Quadro (di seguito anche solo “Amministrazioni”), sino a concorrenza del</w:t>
      </w:r>
      <w:r w:rsidR="00F62616">
        <w:rPr>
          <w:rFonts w:ascii="Arial" w:hAnsi="Arial" w:cs="Arial"/>
          <w:sz w:val="20"/>
          <w:szCs w:val="20"/>
        </w:rPr>
        <w:t>l’</w:t>
      </w:r>
      <w:r w:rsidRPr="00653AF5">
        <w:rPr>
          <w:rFonts w:ascii="Arial" w:hAnsi="Arial" w:cs="Arial"/>
          <w:sz w:val="20"/>
          <w:szCs w:val="20"/>
        </w:rPr>
        <w:t>importo massimo stabilito nell’Accordo Quadro, ai prezzi e alle condizioni nello stesso indicate;</w:t>
      </w:r>
    </w:p>
    <w:p w14:paraId="588EB078" w14:textId="61E17B9B" w:rsidR="004F1C57" w:rsidRPr="00653AF5" w:rsidRDefault="004F1C57" w:rsidP="004F1C57">
      <w:pPr>
        <w:spacing w:line="300" w:lineRule="exact"/>
        <w:ind w:left="360" w:hanging="360"/>
        <w:jc w:val="both"/>
        <w:rPr>
          <w:rFonts w:ascii="Arial" w:hAnsi="Arial" w:cs="Arial"/>
          <w:i/>
          <w:iCs/>
          <w:sz w:val="20"/>
          <w:szCs w:val="20"/>
        </w:rPr>
      </w:pPr>
      <w:r w:rsidRPr="00653AF5">
        <w:rPr>
          <w:rStyle w:val="StileGrassettoCorsivo"/>
          <w:rFonts w:ascii="Arial" w:hAnsi="Arial" w:cs="Arial"/>
          <w:sz w:val="20"/>
          <w:szCs w:val="20"/>
        </w:rPr>
        <w:t>(b)</w:t>
      </w:r>
      <w:r w:rsidRPr="00653AF5">
        <w:rPr>
          <w:rFonts w:ascii="Arial" w:hAnsi="Arial" w:cs="Arial"/>
          <w:sz w:val="20"/>
          <w:szCs w:val="20"/>
        </w:rPr>
        <w:t xml:space="preserve">  ai sensi del </w:t>
      </w:r>
      <w:proofErr w:type="gramStart"/>
      <w:r w:rsidRPr="00653AF5">
        <w:rPr>
          <w:rFonts w:ascii="Arial" w:hAnsi="Arial" w:cs="Arial"/>
          <w:sz w:val="20"/>
          <w:szCs w:val="20"/>
        </w:rPr>
        <w:t>predetto</w:t>
      </w:r>
      <w:proofErr w:type="gramEnd"/>
      <w:r w:rsidRPr="00653AF5">
        <w:rPr>
          <w:rFonts w:ascii="Arial" w:hAnsi="Arial" w:cs="Arial"/>
          <w:sz w:val="20"/>
          <w:szCs w:val="20"/>
        </w:rPr>
        <w:t xml:space="preserve"> Accordo Quadro, il Fornitore si impegna a garantire, nei confronti della Consip S.p.A. l’esatto e corretto adempimento di tutti gli obblighi, anche futuri, nascenti dall’Accordo Quadro, con efficacia sino alla completa ed esatta esecuzione delle obbligazioni nascenti dai Contratti </w:t>
      </w:r>
      <w:r w:rsidR="00EB1621">
        <w:rPr>
          <w:rFonts w:ascii="Arial" w:hAnsi="Arial" w:cs="Arial"/>
          <w:sz w:val="20"/>
          <w:szCs w:val="20"/>
        </w:rPr>
        <w:t>Esecutivi</w:t>
      </w:r>
      <w:r w:rsidRPr="00653AF5">
        <w:rPr>
          <w:rFonts w:ascii="Arial" w:hAnsi="Arial" w:cs="Arial"/>
          <w:sz w:val="20"/>
          <w:szCs w:val="20"/>
        </w:rPr>
        <w:t xml:space="preserve"> nonché </w:t>
      </w:r>
      <w:r w:rsidRPr="008F0583">
        <w:rPr>
          <w:rStyle w:val="StileGrassettoCorsivo"/>
          <w:rFonts w:ascii="Arial" w:hAnsi="Arial" w:cs="Arial"/>
          <w:i w:val="0"/>
          <w:iCs w:val="0"/>
          <w:sz w:val="20"/>
          <w:szCs w:val="20"/>
        </w:rPr>
        <w:t xml:space="preserve">l’esatto e corretto pagamento dei costi delle verifiche ispettive, pari </w:t>
      </w:r>
      <w:r w:rsidR="00A22519">
        <w:rPr>
          <w:rStyle w:val="StileGrassettoCorsivo"/>
          <w:rFonts w:ascii="Arial" w:hAnsi="Arial" w:cs="Arial"/>
          <w:i w:val="0"/>
          <w:iCs w:val="0"/>
          <w:sz w:val="20"/>
          <w:szCs w:val="20"/>
        </w:rPr>
        <w:t>al valore dettagliato al paragrafo 3.1 del Capitolato D’Oneri</w:t>
      </w:r>
      <w:r w:rsidR="00BF53F4">
        <w:rPr>
          <w:rStyle w:val="StileGrassettoCorsivo"/>
          <w:rFonts w:ascii="Arial" w:hAnsi="Arial" w:cs="Arial"/>
          <w:i w:val="0"/>
          <w:iCs w:val="0"/>
          <w:sz w:val="20"/>
          <w:szCs w:val="20"/>
        </w:rPr>
        <w:t>.</w:t>
      </w:r>
    </w:p>
    <w:p w14:paraId="7514DD68" w14:textId="77777777" w:rsidR="004F1C57" w:rsidRPr="00653AF5" w:rsidRDefault="004F1C57" w:rsidP="004F1C57">
      <w:pPr>
        <w:spacing w:line="300" w:lineRule="exact"/>
        <w:ind w:left="360" w:hanging="360"/>
        <w:jc w:val="both"/>
        <w:rPr>
          <w:rFonts w:ascii="Arial" w:hAnsi="Arial" w:cs="Arial"/>
          <w:sz w:val="20"/>
          <w:szCs w:val="20"/>
        </w:rPr>
      </w:pPr>
      <w:r w:rsidRPr="00653AF5">
        <w:rPr>
          <w:rStyle w:val="StileGrassettoCorsivo"/>
          <w:rFonts w:ascii="Arial" w:hAnsi="Arial" w:cs="Arial"/>
          <w:sz w:val="20"/>
          <w:szCs w:val="20"/>
        </w:rPr>
        <w:t>(c)</w:t>
      </w:r>
      <w:r w:rsidRPr="00653AF5">
        <w:rPr>
          <w:rFonts w:ascii="Arial" w:hAnsi="Arial" w:cs="Arial"/>
          <w:sz w:val="20"/>
          <w:szCs w:val="20"/>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–entro quindici giorni, a semplice richiesta scritta della Consip S.p.A., con Istituto di Credito/Società Finanziaria o con imprese di assicurazione debitamente autorizzate all’esercizio del ramo cauzioni per l’importo di Euro ________,___= (_______________/__); </w:t>
      </w:r>
    </w:p>
    <w:p w14:paraId="3C7EDB9D" w14:textId="77777777" w:rsidR="004F1C57" w:rsidRPr="00653AF5" w:rsidRDefault="004F1C57" w:rsidP="004F1C57">
      <w:pPr>
        <w:spacing w:line="300" w:lineRule="exact"/>
        <w:ind w:left="360" w:hanging="360"/>
        <w:jc w:val="both"/>
        <w:rPr>
          <w:rFonts w:ascii="Arial" w:hAnsi="Arial" w:cs="Arial"/>
          <w:sz w:val="20"/>
          <w:szCs w:val="20"/>
        </w:rPr>
      </w:pPr>
      <w:r w:rsidRPr="00653AF5">
        <w:rPr>
          <w:rStyle w:val="StileGrassettoCorsivo"/>
          <w:rFonts w:ascii="Arial" w:hAnsi="Arial" w:cs="Arial"/>
          <w:sz w:val="20"/>
          <w:szCs w:val="20"/>
        </w:rPr>
        <w:t>(d)</w:t>
      </w:r>
      <w:r w:rsidRPr="00653AF5">
        <w:rPr>
          <w:rFonts w:ascii="Arial" w:hAnsi="Arial" w:cs="Arial"/>
          <w:sz w:val="20"/>
          <w:szCs w:val="20"/>
        </w:rPr>
        <w:t xml:space="preserve">  il sottoscritto Istituto di credito _________ </w:t>
      </w:r>
      <w:r w:rsidRPr="008F0583">
        <w:rPr>
          <w:rFonts w:ascii="Arial" w:hAnsi="Arial" w:cs="Arial"/>
          <w:i/>
          <w:sz w:val="20"/>
          <w:szCs w:val="20"/>
        </w:rPr>
        <w:t>&lt;</w:t>
      </w:r>
      <w:r w:rsidRPr="008F0583">
        <w:rPr>
          <w:rFonts w:ascii="Arial" w:hAnsi="Arial" w:cs="Arial"/>
          <w:iCs/>
          <w:sz w:val="20"/>
          <w:szCs w:val="20"/>
        </w:rPr>
        <w:t>ovvero, in alternativa:</w:t>
      </w:r>
      <w:r w:rsidRPr="00B3281F">
        <w:rPr>
          <w:rFonts w:ascii="Arial" w:hAnsi="Arial" w:cs="Arial"/>
          <w:sz w:val="20"/>
          <w:szCs w:val="20"/>
        </w:rPr>
        <w:t xml:space="preserve"> </w:t>
      </w:r>
      <w:r w:rsidRPr="00653AF5">
        <w:rPr>
          <w:rFonts w:ascii="Arial" w:hAnsi="Arial" w:cs="Arial"/>
          <w:sz w:val="20"/>
          <w:szCs w:val="20"/>
        </w:rPr>
        <w:t>la sottoscritta Impresa di Assicurazione ovvero, in alternativa la sottoscritta Società Finanziaria</w:t>
      </w:r>
      <w:r w:rsidRPr="008F0583">
        <w:rPr>
          <w:rFonts w:ascii="Arial" w:hAnsi="Arial" w:cs="Arial"/>
          <w:i/>
          <w:sz w:val="20"/>
          <w:szCs w:val="20"/>
        </w:rPr>
        <w:t>&gt;</w:t>
      </w:r>
      <w:r w:rsidRPr="00653AF5">
        <w:rPr>
          <w:rFonts w:ascii="Arial" w:hAnsi="Arial" w:cs="Arial"/>
          <w:sz w:val="20"/>
          <w:szCs w:val="20"/>
        </w:rPr>
        <w:t>, con sede in _____, Via ____, n. _ si è dichiarato/a disponibile a concedere la predetta fideiussione.</w:t>
      </w:r>
    </w:p>
    <w:p w14:paraId="67BACF65" w14:textId="4D9DE668"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 xml:space="preserve">Tutto ciò premesso, a valere quale parte integrante e sostanziale della presente lettera, il sottoscritto Istituto di credito </w:t>
      </w:r>
      <w:r w:rsidRPr="008F0583">
        <w:rPr>
          <w:rFonts w:ascii="Arial" w:hAnsi="Arial" w:cs="Arial"/>
          <w:i/>
          <w:sz w:val="20"/>
          <w:szCs w:val="20"/>
        </w:rPr>
        <w:t>___________&lt;</w:t>
      </w:r>
      <w:r w:rsidRPr="008F0583">
        <w:rPr>
          <w:rFonts w:ascii="Arial" w:hAnsi="Arial" w:cs="Arial"/>
          <w:sz w:val="20"/>
          <w:szCs w:val="20"/>
        </w:rPr>
        <w:t>ovvero, in alternativa</w:t>
      </w:r>
      <w:r w:rsidRPr="008F0583">
        <w:rPr>
          <w:rFonts w:ascii="Arial" w:hAnsi="Arial" w:cs="Arial"/>
          <w:i/>
          <w:sz w:val="20"/>
          <w:szCs w:val="20"/>
        </w:rPr>
        <w:t xml:space="preserve">: </w:t>
      </w:r>
      <w:r w:rsidRPr="00653AF5">
        <w:rPr>
          <w:rFonts w:ascii="Arial" w:hAnsi="Arial" w:cs="Arial"/>
          <w:sz w:val="20"/>
          <w:szCs w:val="20"/>
        </w:rPr>
        <w:t>la sottoscritta Società Finanzia</w:t>
      </w:r>
      <w:r w:rsidRPr="00B3281F">
        <w:rPr>
          <w:rFonts w:ascii="Arial" w:hAnsi="Arial" w:cs="Arial"/>
          <w:sz w:val="20"/>
          <w:szCs w:val="20"/>
        </w:rPr>
        <w:t>ria</w:t>
      </w:r>
      <w:r w:rsidRPr="008F0583">
        <w:rPr>
          <w:rFonts w:ascii="Arial" w:hAnsi="Arial" w:cs="Arial"/>
          <w:bCs/>
          <w:i/>
          <w:sz w:val="20"/>
          <w:szCs w:val="20"/>
        </w:rPr>
        <w:t>&gt; &lt;</w:t>
      </w:r>
      <w:r w:rsidRPr="008F0583">
        <w:rPr>
          <w:rFonts w:ascii="Arial" w:hAnsi="Arial" w:cs="Arial"/>
          <w:i/>
          <w:sz w:val="20"/>
          <w:szCs w:val="20"/>
        </w:rPr>
        <w:t>ovvero, in alternativa</w:t>
      </w:r>
      <w:r w:rsidRPr="008F0583">
        <w:rPr>
          <w:rFonts w:ascii="Arial" w:hAnsi="Arial" w:cs="Arial"/>
          <w:bCs/>
          <w:i/>
          <w:sz w:val="20"/>
          <w:szCs w:val="20"/>
        </w:rPr>
        <w:t>:</w:t>
      </w:r>
      <w:r w:rsidRPr="00B3281F">
        <w:rPr>
          <w:rFonts w:ascii="Arial" w:hAnsi="Arial" w:cs="Arial"/>
          <w:sz w:val="20"/>
          <w:szCs w:val="20"/>
        </w:rPr>
        <w:t xml:space="preserve"> </w:t>
      </w:r>
      <w:r w:rsidRPr="00653AF5">
        <w:rPr>
          <w:rFonts w:ascii="Arial" w:hAnsi="Arial" w:cs="Arial"/>
          <w:sz w:val="20"/>
          <w:szCs w:val="20"/>
        </w:rPr>
        <w:t>la sottoscritta Impresa di Assicurazione</w:t>
      </w:r>
      <w:r w:rsidRPr="008F0583">
        <w:rPr>
          <w:rFonts w:ascii="Arial" w:hAnsi="Arial" w:cs="Arial"/>
          <w:bCs/>
          <w:i/>
          <w:sz w:val="20"/>
          <w:szCs w:val="20"/>
        </w:rPr>
        <w:t>&gt;</w:t>
      </w:r>
      <w:r w:rsidRPr="00653AF5">
        <w:rPr>
          <w:rFonts w:ascii="Arial" w:hAnsi="Arial" w:cs="Arial"/>
          <w:sz w:val="20"/>
          <w:szCs w:val="20"/>
        </w:rPr>
        <w:t xml:space="preserve"> (in seguito per brevità anche l’“Istituto” &lt;</w:t>
      </w:r>
      <w:r w:rsidRPr="008F0583">
        <w:rPr>
          <w:rFonts w:ascii="Arial" w:hAnsi="Arial" w:cs="Arial"/>
          <w:bCs/>
          <w:i/>
          <w:sz w:val="20"/>
          <w:szCs w:val="20"/>
        </w:rPr>
        <w:t xml:space="preserve">ovvero, in alternativa: </w:t>
      </w:r>
      <w:r w:rsidRPr="00B3281F">
        <w:rPr>
          <w:rFonts w:ascii="Arial" w:hAnsi="Arial" w:cs="Arial"/>
          <w:sz w:val="20"/>
          <w:szCs w:val="20"/>
        </w:rPr>
        <w:t>la “Società</w:t>
      </w:r>
      <w:r w:rsidRPr="00B3281F">
        <w:rPr>
          <w:rFonts w:ascii="Arial" w:hAnsi="Arial" w:cs="Arial"/>
          <w:bCs/>
          <w:sz w:val="20"/>
          <w:szCs w:val="20"/>
        </w:rPr>
        <w:t>”</w:t>
      </w:r>
      <w:r w:rsidRPr="008F0583">
        <w:rPr>
          <w:rFonts w:ascii="Arial" w:hAnsi="Arial" w:cs="Arial"/>
          <w:bCs/>
          <w:i/>
          <w:sz w:val="20"/>
          <w:szCs w:val="20"/>
        </w:rPr>
        <w:t>&gt; ovvero, in alternativa:</w:t>
      </w:r>
      <w:r w:rsidRPr="00B3281F">
        <w:rPr>
          <w:rFonts w:ascii="Arial" w:hAnsi="Arial" w:cs="Arial"/>
          <w:sz w:val="20"/>
          <w:szCs w:val="20"/>
        </w:rPr>
        <w:t xml:space="preserve"> l’“Assicuratore”</w:t>
      </w:r>
      <w:r w:rsidRPr="008F0583">
        <w:rPr>
          <w:rFonts w:ascii="Arial" w:hAnsi="Arial" w:cs="Arial"/>
          <w:bCs/>
          <w:i/>
          <w:sz w:val="20"/>
          <w:szCs w:val="20"/>
        </w:rPr>
        <w:t>&gt;</w:t>
      </w:r>
      <w:r w:rsidRPr="00B3281F">
        <w:rPr>
          <w:rFonts w:ascii="Arial" w:hAnsi="Arial" w:cs="Arial"/>
          <w:sz w:val="20"/>
          <w:szCs w:val="20"/>
        </w:rPr>
        <w:t xml:space="preserve">), </w:t>
      </w:r>
      <w:r w:rsidRPr="00653AF5">
        <w:rPr>
          <w:rFonts w:ascii="Arial" w:hAnsi="Arial" w:cs="Arial"/>
          <w:sz w:val="20"/>
          <w:szCs w:val="20"/>
        </w:rPr>
        <w:t xml:space="preserve">con sede  in ______, Via ____, n. ____, iscritto/a nel registro delle imprese di ________ al n. ___ iscritto/a all’albo delle </w:t>
      </w:r>
      <w:r w:rsidRPr="00653AF5">
        <w:rPr>
          <w:rFonts w:ascii="Arial" w:hAnsi="Arial" w:cs="Arial"/>
          <w:sz w:val="20"/>
          <w:szCs w:val="20"/>
        </w:rPr>
        <w:lastRenderedPageBreak/>
        <w:t xml:space="preserve">banche presso la Banca d’Italia nella persona dei suoi procuratori Sig. _________, nato a ______, il _________ e Sig. __________ nato a ___________ il __________, in forza di procura speciale del _________, con la presente si costituisce fideiussore nell’interesse della ________________ </w:t>
      </w:r>
      <w:r w:rsidRPr="00653AF5">
        <w:rPr>
          <w:rStyle w:val="Corsivo"/>
          <w:rFonts w:ascii="Arial" w:hAnsi="Arial" w:cs="Arial"/>
          <w:szCs w:val="20"/>
        </w:rPr>
        <w:t>(Fornitore)</w:t>
      </w:r>
      <w:r w:rsidRPr="00653AF5">
        <w:rPr>
          <w:rFonts w:ascii="Arial" w:hAnsi="Arial" w:cs="Arial"/>
          <w:sz w:val="20"/>
          <w:szCs w:val="20"/>
        </w:rPr>
        <w:t xml:space="preserve"> in favore della Consip S.p.A., e garantisce ad essa, alle condizioni di seguito stabilite, il puntuale ed esatto adempimento delle obbligazioni e degli impegni assunti con la stipula dell’Accordo Quadro ed i suoi allegati, ivi compreso il Patto di integrità, l’adempimento dell’obbligo del pagamento dei costi dovuti all’Organismo di Ispezione per le verifiche ispettive, il risarcimento dei danni derivanti dall'eventuale inadempimento degli obblighi stessi e quelli assunti dal Fornitore </w:t>
      </w:r>
      <w:r w:rsidR="00B041D4" w:rsidRPr="00B041D4">
        <w:rPr>
          <w:rFonts w:ascii="Arial" w:hAnsi="Arial" w:cs="Arial"/>
          <w:sz w:val="20"/>
          <w:szCs w:val="20"/>
        </w:rPr>
        <w:t>nella fase preliminare alla stipula dei Contratti Esecutivi declinata nel Capitolato Tecnico Generale</w:t>
      </w:r>
      <w:r w:rsidR="00B041D4">
        <w:rPr>
          <w:rFonts w:ascii="Arial" w:hAnsi="Arial" w:cs="Arial"/>
          <w:sz w:val="20"/>
          <w:szCs w:val="20"/>
        </w:rPr>
        <w:t xml:space="preserve"> (</w:t>
      </w:r>
      <w:r w:rsidR="00B041D4" w:rsidRPr="00B041D4">
        <w:rPr>
          <w:rFonts w:ascii="Arial" w:hAnsi="Arial" w:cs="Arial"/>
          <w:sz w:val="20"/>
          <w:szCs w:val="20"/>
        </w:rPr>
        <w:t xml:space="preserve">in particolare, </w:t>
      </w:r>
      <w:r w:rsidR="00B041D4">
        <w:rPr>
          <w:rFonts w:ascii="Arial" w:hAnsi="Arial" w:cs="Arial"/>
          <w:sz w:val="20"/>
          <w:szCs w:val="20"/>
        </w:rPr>
        <w:t>la garanzia</w:t>
      </w:r>
      <w:r w:rsidR="008F0804">
        <w:rPr>
          <w:rFonts w:ascii="Arial" w:hAnsi="Arial" w:cs="Arial"/>
          <w:sz w:val="20"/>
          <w:szCs w:val="20"/>
        </w:rPr>
        <w:t xml:space="preserve"> </w:t>
      </w:r>
      <w:r w:rsidR="00B041D4" w:rsidRPr="00B041D4">
        <w:rPr>
          <w:rFonts w:ascii="Arial" w:hAnsi="Arial" w:cs="Arial"/>
          <w:sz w:val="20"/>
          <w:szCs w:val="20"/>
        </w:rPr>
        <w:t>verrà escussa nel caso di mancata accettazione dell’Ordinativo di Fornitura per fatto del Fornitore</w:t>
      </w:r>
      <w:r w:rsidR="008F0804">
        <w:rPr>
          <w:rFonts w:ascii="Arial" w:hAnsi="Arial" w:cs="Arial"/>
          <w:sz w:val="20"/>
          <w:szCs w:val="20"/>
        </w:rPr>
        <w:t>)</w:t>
      </w:r>
      <w:r w:rsidR="00C47C37" w:rsidRPr="00653AF5">
        <w:rPr>
          <w:rFonts w:ascii="Arial" w:hAnsi="Arial" w:cs="Arial"/>
          <w:sz w:val="20"/>
          <w:szCs w:val="20"/>
        </w:rPr>
        <w:t xml:space="preserve">, </w:t>
      </w:r>
      <w:r w:rsidRPr="00653AF5">
        <w:rPr>
          <w:rFonts w:ascii="Arial" w:hAnsi="Arial" w:cs="Arial"/>
          <w:sz w:val="20"/>
          <w:szCs w:val="20"/>
        </w:rPr>
        <w:t>nonché il pagamento alla Consip S.p.A. delle somme dovute il tutto sino ad un importo massimo pari a Euro ______,___= (_______/__), escutibile per intero in caso di risoluzione dell’Accordo Quadro.</w:t>
      </w:r>
    </w:p>
    <w:p w14:paraId="6972833B"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La garanzia è prestata alle seguenti condizioni:</w:t>
      </w:r>
    </w:p>
    <w:p w14:paraId="6921603F" w14:textId="77777777" w:rsidR="004F1C57" w:rsidRPr="001B5C31" w:rsidRDefault="004F1C57" w:rsidP="004F1C57">
      <w:pPr>
        <w:pStyle w:val="Numeroelenco"/>
        <w:autoSpaceDE w:val="0"/>
        <w:autoSpaceDN w:val="0"/>
        <w:adjustRightInd w:val="0"/>
        <w:spacing w:line="300" w:lineRule="exact"/>
        <w:rPr>
          <w:rFonts w:ascii="Arial" w:hAnsi="Arial" w:cs="Arial"/>
        </w:rPr>
      </w:pPr>
      <w:r w:rsidRPr="00653AF5">
        <w:rPr>
          <w:rFonts w:ascii="Arial" w:hAnsi="Arial" w:cs="Arial"/>
        </w:rPr>
        <w:t xml:space="preserve">L’Istituto </w:t>
      </w:r>
      <w:r w:rsidRPr="008F0583">
        <w:rPr>
          <w:rFonts w:ascii="Arial" w:hAnsi="Arial" w:cs="Arial"/>
          <w:bCs/>
          <w:i/>
        </w:rPr>
        <w:t>&lt;</w:t>
      </w:r>
      <w:r w:rsidRPr="008F0583">
        <w:rPr>
          <w:rFonts w:ascii="Arial" w:hAnsi="Arial" w:cs="Arial"/>
          <w:b/>
          <w:i/>
        </w:rPr>
        <w:t>ovvero, in alternativa</w:t>
      </w:r>
      <w:r w:rsidRPr="008F0583">
        <w:rPr>
          <w:rFonts w:ascii="Arial" w:hAnsi="Arial" w:cs="Arial"/>
          <w:bCs/>
          <w:i/>
        </w:rPr>
        <w:t>:</w:t>
      </w:r>
      <w:r w:rsidRPr="001B5C31">
        <w:rPr>
          <w:rFonts w:ascii="Arial" w:hAnsi="Arial" w:cs="Arial"/>
          <w:bCs/>
        </w:rPr>
        <w:t xml:space="preserve"> </w:t>
      </w:r>
      <w:r w:rsidRPr="001B5C31">
        <w:rPr>
          <w:rFonts w:ascii="Arial" w:hAnsi="Arial" w:cs="Arial"/>
        </w:rPr>
        <w:t>la Società</w:t>
      </w:r>
      <w:r w:rsidRPr="008F0583">
        <w:rPr>
          <w:rFonts w:ascii="Arial" w:hAnsi="Arial" w:cs="Arial"/>
          <w:bCs/>
          <w:i/>
        </w:rPr>
        <w:t xml:space="preserve">&gt; </w:t>
      </w:r>
      <w:r w:rsidRPr="008F0583">
        <w:rPr>
          <w:rFonts w:ascii="Arial" w:hAnsi="Arial" w:cs="Arial"/>
          <w:b/>
          <w:i/>
        </w:rPr>
        <w:t>&lt;ovvero, in alternativa</w:t>
      </w:r>
      <w:r w:rsidRPr="008F0583">
        <w:rPr>
          <w:rFonts w:ascii="Arial" w:hAnsi="Arial" w:cs="Arial"/>
          <w:bCs/>
          <w:i/>
        </w:rPr>
        <w:t>:</w:t>
      </w:r>
      <w:r w:rsidRPr="001B5C31">
        <w:rPr>
          <w:rFonts w:ascii="Arial" w:hAnsi="Arial" w:cs="Arial"/>
        </w:rPr>
        <w:t xml:space="preserve"> l’Assicuratore</w:t>
      </w:r>
      <w:r w:rsidRPr="008F0583">
        <w:rPr>
          <w:rFonts w:ascii="Arial" w:hAnsi="Arial" w:cs="Arial"/>
          <w:bCs/>
          <w:i/>
        </w:rPr>
        <w:t xml:space="preserve">&gt; </w:t>
      </w:r>
      <w:r w:rsidRPr="00653AF5">
        <w:rPr>
          <w:rFonts w:ascii="Arial" w:hAnsi="Arial" w:cs="Arial"/>
        </w:rPr>
        <w:t xml:space="preserve">si impegna, irrevocabilmente, ad effettuare il pagamento sino all’importo massimo di </w:t>
      </w:r>
      <w:proofErr w:type="gramStart"/>
      <w:r w:rsidRPr="00653AF5">
        <w:rPr>
          <w:rFonts w:ascii="Arial" w:hAnsi="Arial" w:cs="Arial"/>
        </w:rPr>
        <w:t>Euro</w:t>
      </w:r>
      <w:proofErr w:type="gramEnd"/>
      <w:r w:rsidRPr="00653AF5">
        <w:rPr>
          <w:rFonts w:ascii="Arial" w:hAnsi="Arial" w:cs="Arial"/>
        </w:rPr>
        <w:t xml:space="preserve"> __________= (_____/__), a prima e semplice richiesta scritta e, comunque, non oltre 15 (quindici) giorni dalla richiesta stessa formulata da parte della Consip S.p.A., a mezzo raccomandata con ricevuta di ritorno oppure a mezzo </w:t>
      </w:r>
      <w:proofErr w:type="spellStart"/>
      <w:r w:rsidRPr="00653AF5">
        <w:rPr>
          <w:rFonts w:ascii="Arial" w:hAnsi="Arial" w:cs="Arial"/>
        </w:rPr>
        <w:t>pec</w:t>
      </w:r>
      <w:proofErr w:type="spellEnd"/>
      <w:r w:rsidRPr="00653AF5">
        <w:rPr>
          <w:rFonts w:ascii="Arial" w:hAnsi="Arial" w:cs="Arial"/>
        </w:rPr>
        <w:t>, formulata con l’indicazione dell’inadempienza riscontrata.</w:t>
      </w:r>
    </w:p>
    <w:p w14:paraId="40764DB8"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1B5C31">
        <w:rPr>
          <w:rFonts w:ascii="Arial" w:hAnsi="Arial" w:cs="Arial"/>
        </w:rPr>
        <w:t xml:space="preserve">Alla richiesta non potrà essere opposta alcuna eccezione dall’Istituto </w:t>
      </w:r>
      <w:r w:rsidRPr="008F0583">
        <w:rPr>
          <w:rFonts w:ascii="Arial" w:hAnsi="Arial" w:cs="Arial"/>
          <w:b/>
          <w:i/>
        </w:rPr>
        <w:t>&lt;ovvero, in alternativa</w:t>
      </w:r>
      <w:r w:rsidRPr="008F0583">
        <w:rPr>
          <w:rFonts w:ascii="Arial" w:hAnsi="Arial" w:cs="Arial"/>
          <w:bCs/>
          <w:i/>
        </w:rPr>
        <w:t>:</w:t>
      </w:r>
      <w:r w:rsidRPr="001B5C31">
        <w:rPr>
          <w:rFonts w:ascii="Arial" w:hAnsi="Arial" w:cs="Arial"/>
          <w:bCs/>
        </w:rPr>
        <w:t xml:space="preserve"> </w:t>
      </w:r>
      <w:r w:rsidRPr="001B5C31">
        <w:rPr>
          <w:rFonts w:ascii="Arial" w:hAnsi="Arial" w:cs="Arial"/>
        </w:rPr>
        <w:t>dalla Società</w:t>
      </w:r>
      <w:r w:rsidRPr="008F0583">
        <w:rPr>
          <w:rFonts w:ascii="Arial" w:hAnsi="Arial" w:cs="Arial"/>
          <w:bCs/>
          <w:i/>
        </w:rPr>
        <w:t>&gt; &lt;</w:t>
      </w:r>
      <w:r w:rsidRPr="008F0583">
        <w:rPr>
          <w:rFonts w:ascii="Arial" w:hAnsi="Arial" w:cs="Arial"/>
          <w:b/>
          <w:i/>
        </w:rPr>
        <w:t>ovvero, in alternativa</w:t>
      </w:r>
      <w:r w:rsidRPr="008F0583">
        <w:rPr>
          <w:rFonts w:ascii="Arial" w:hAnsi="Arial" w:cs="Arial"/>
          <w:bCs/>
          <w:i/>
        </w:rPr>
        <w:t>:</w:t>
      </w:r>
      <w:r w:rsidRPr="001B5C31">
        <w:rPr>
          <w:rFonts w:ascii="Arial" w:hAnsi="Arial" w:cs="Arial"/>
        </w:rPr>
        <w:t xml:space="preserve"> dall’Assicuratore</w:t>
      </w:r>
      <w:r w:rsidRPr="008F0583">
        <w:rPr>
          <w:rFonts w:ascii="Arial" w:hAnsi="Arial" w:cs="Arial"/>
          <w:bCs/>
          <w:i/>
        </w:rPr>
        <w:t>&gt;</w:t>
      </w:r>
      <w:r w:rsidRPr="001B5C31">
        <w:rPr>
          <w:rFonts w:ascii="Arial" w:hAnsi="Arial" w:cs="Arial"/>
        </w:rPr>
        <w:t xml:space="preserve">, anche nell’eventualità di opposizione proposta dal Fornitore o da altri soggetti comunque </w:t>
      </w:r>
      <w:r w:rsidRPr="00653AF5">
        <w:rPr>
          <w:rFonts w:ascii="Arial" w:hAnsi="Arial" w:cs="Arial"/>
        </w:rPr>
        <w:t>interessati ed anche nel caso in cui il Fornitore</w:t>
      </w:r>
      <w:r w:rsidRPr="00653AF5">
        <w:rPr>
          <w:rStyle w:val="Corsivo"/>
          <w:rFonts w:ascii="Arial" w:hAnsi="Arial" w:cs="Arial"/>
        </w:rPr>
        <w:t xml:space="preserve"> </w:t>
      </w:r>
      <w:r w:rsidRPr="00653AF5">
        <w:rPr>
          <w:rFonts w:ascii="Arial" w:hAnsi="Arial" w:cs="Arial"/>
        </w:rPr>
        <w:t>sia stato dichiarato nel frattempo fallito ovvero sottoposto a procedure concorsuali o posto in liquidazione.</w:t>
      </w:r>
    </w:p>
    <w:p w14:paraId="159056D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5D6095D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L’Istituto </w:t>
      </w:r>
      <w:r w:rsidRPr="008F0583">
        <w:rPr>
          <w:rFonts w:ascii="Arial" w:hAnsi="Arial" w:cs="Arial"/>
          <w:bCs/>
          <w:i/>
        </w:rPr>
        <w:t>&lt;</w:t>
      </w:r>
      <w:r w:rsidRPr="008F0583">
        <w:rPr>
          <w:rFonts w:ascii="Arial" w:hAnsi="Arial" w:cs="Arial"/>
          <w:b/>
          <w:i/>
        </w:rPr>
        <w:t>ovvero, in alternativa</w:t>
      </w:r>
      <w:r w:rsidRPr="008F0583">
        <w:rPr>
          <w:rFonts w:ascii="Arial" w:hAnsi="Arial" w:cs="Arial"/>
          <w:bCs/>
          <w:i/>
        </w:rPr>
        <w:t>:</w:t>
      </w:r>
      <w:r w:rsidRPr="001B5C31">
        <w:rPr>
          <w:rFonts w:ascii="Arial" w:hAnsi="Arial" w:cs="Arial"/>
          <w:bCs/>
        </w:rPr>
        <w:t xml:space="preserve"> </w:t>
      </w:r>
      <w:r w:rsidRPr="001B5C31">
        <w:rPr>
          <w:rFonts w:ascii="Arial" w:hAnsi="Arial" w:cs="Arial"/>
        </w:rPr>
        <w:t>la Società</w:t>
      </w:r>
      <w:r w:rsidRPr="008F0583">
        <w:rPr>
          <w:rFonts w:ascii="Arial" w:hAnsi="Arial" w:cs="Arial"/>
          <w:bCs/>
          <w:i/>
        </w:rPr>
        <w:t>&gt; &lt;</w:t>
      </w:r>
      <w:r w:rsidRPr="008F0583">
        <w:rPr>
          <w:rFonts w:ascii="Arial" w:hAnsi="Arial" w:cs="Arial"/>
          <w:b/>
          <w:i/>
        </w:rPr>
        <w:t>ovvero, in alternativa</w:t>
      </w:r>
      <w:r w:rsidRPr="008F0583">
        <w:rPr>
          <w:rFonts w:ascii="Arial" w:hAnsi="Arial" w:cs="Arial"/>
          <w:bCs/>
          <w:i/>
        </w:rPr>
        <w:t>:</w:t>
      </w:r>
      <w:r w:rsidRPr="001B5C31">
        <w:rPr>
          <w:rFonts w:ascii="Arial" w:hAnsi="Arial" w:cs="Arial"/>
        </w:rPr>
        <w:t xml:space="preserve"> l’Assicuratore</w:t>
      </w:r>
      <w:r w:rsidRPr="008F0583">
        <w:rPr>
          <w:rFonts w:ascii="Arial" w:hAnsi="Arial" w:cs="Arial"/>
          <w:bCs/>
          <w:i/>
        </w:rPr>
        <w:t xml:space="preserve">&gt; </w:t>
      </w:r>
      <w:r w:rsidRPr="00653AF5">
        <w:rPr>
          <w:rFonts w:ascii="Arial" w:hAnsi="Arial" w:cs="Arial"/>
        </w:rPr>
        <w:t xml:space="preserve">rinuncia formalmente ed espressamente ai benefici, diritti ed eccezioni che le derivano dagli articoli 1944 e 1945 del </w:t>
      </w:r>
      <w:proofErr w:type="gramStart"/>
      <w:r w:rsidRPr="00653AF5">
        <w:rPr>
          <w:rFonts w:ascii="Arial" w:hAnsi="Arial" w:cs="Arial"/>
        </w:rPr>
        <w:t>Codice Civile</w:t>
      </w:r>
      <w:proofErr w:type="gramEnd"/>
      <w:r w:rsidRPr="00653AF5">
        <w:rPr>
          <w:rFonts w:ascii="Arial" w:hAnsi="Arial" w:cs="Arial"/>
        </w:rPr>
        <w:t xml:space="preserve"> e rinuncia altresì sin d’ora ad eccepire la decorrenza del termine di cui all’art. 1957 del </w:t>
      </w:r>
      <w:proofErr w:type="gramStart"/>
      <w:r w:rsidRPr="00653AF5">
        <w:rPr>
          <w:rFonts w:ascii="Arial" w:hAnsi="Arial" w:cs="Arial"/>
        </w:rPr>
        <w:t>Codice Civile</w:t>
      </w:r>
      <w:proofErr w:type="gramEnd"/>
      <w:r w:rsidRPr="00653AF5">
        <w:rPr>
          <w:rFonts w:ascii="Arial" w:hAnsi="Arial" w:cs="Arial"/>
        </w:rPr>
        <w:t>.</w:t>
      </w:r>
    </w:p>
    <w:p w14:paraId="5D61AFEC" w14:textId="3D9CF454"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La presente fideiussione opererà per tutta la durata dell’Accordo Quadro, anche eventualmente prorogato, e, comunque, sino alla completa ed esatta esecuzione delle obbligazioni nascenti dall’Accordo Quadro e dai Contratti </w:t>
      </w:r>
      <w:r w:rsidR="0011259E">
        <w:rPr>
          <w:rFonts w:ascii="Arial" w:hAnsi="Arial" w:cs="Arial"/>
        </w:rPr>
        <w:t>Esecutivi</w:t>
      </w:r>
      <w:r w:rsidRPr="00653AF5">
        <w:rPr>
          <w:rFonts w:ascii="Arial" w:hAnsi="Arial" w:cs="Arial"/>
        </w:rPr>
        <w:t xml:space="preserve"> ivi compreso l’obbligo del pagamento delle verifiche ispettive.</w:t>
      </w:r>
    </w:p>
    <w:p w14:paraId="07A6E7E0"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Le modalità di svincolo sono disciplinate nell’Accordo Quadro. </w:t>
      </w:r>
    </w:p>
    <w:p w14:paraId="291A2882"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L’Istituto </w:t>
      </w:r>
      <w:r w:rsidRPr="008F0583">
        <w:rPr>
          <w:rFonts w:ascii="Arial" w:hAnsi="Arial" w:cs="Arial"/>
          <w:bCs/>
          <w:i/>
        </w:rPr>
        <w:t>&lt;</w:t>
      </w:r>
      <w:r w:rsidRPr="008F0583">
        <w:rPr>
          <w:rFonts w:ascii="Arial" w:hAnsi="Arial" w:cs="Arial"/>
          <w:b/>
          <w:i/>
        </w:rPr>
        <w:t>ovvero, in alternativa</w:t>
      </w:r>
      <w:r w:rsidRPr="008F0583">
        <w:rPr>
          <w:rFonts w:ascii="Arial" w:hAnsi="Arial" w:cs="Arial"/>
          <w:bCs/>
          <w:i/>
        </w:rPr>
        <w:t>:</w:t>
      </w:r>
      <w:r w:rsidRPr="001B5C31">
        <w:rPr>
          <w:rFonts w:ascii="Arial" w:hAnsi="Arial" w:cs="Arial"/>
          <w:bCs/>
        </w:rPr>
        <w:t xml:space="preserve"> </w:t>
      </w:r>
      <w:r w:rsidRPr="001B5C31">
        <w:rPr>
          <w:rFonts w:ascii="Arial" w:hAnsi="Arial" w:cs="Arial"/>
        </w:rPr>
        <w:t>la Società</w:t>
      </w:r>
      <w:r w:rsidRPr="008F0583">
        <w:rPr>
          <w:rFonts w:ascii="Arial" w:hAnsi="Arial" w:cs="Arial"/>
          <w:bCs/>
          <w:i/>
        </w:rPr>
        <w:t>&gt; &lt;</w:t>
      </w:r>
      <w:r w:rsidRPr="008F0583">
        <w:rPr>
          <w:rFonts w:ascii="Arial" w:hAnsi="Arial" w:cs="Arial"/>
          <w:b/>
          <w:i/>
        </w:rPr>
        <w:t>ovvero, in alternativa</w:t>
      </w:r>
      <w:r w:rsidRPr="008F0583">
        <w:rPr>
          <w:rFonts w:ascii="Arial" w:hAnsi="Arial" w:cs="Arial"/>
          <w:bCs/>
          <w:i/>
        </w:rPr>
        <w:t>:</w:t>
      </w:r>
      <w:r w:rsidRPr="001B5C31">
        <w:rPr>
          <w:rFonts w:ascii="Arial" w:hAnsi="Arial" w:cs="Arial"/>
        </w:rPr>
        <w:t xml:space="preserve"> l’Assicuratore</w:t>
      </w:r>
      <w:r w:rsidRPr="008F0583">
        <w:rPr>
          <w:rFonts w:ascii="Arial" w:hAnsi="Arial" w:cs="Arial"/>
          <w:bCs/>
          <w:i/>
        </w:rPr>
        <w:t xml:space="preserve">&gt; </w:t>
      </w:r>
      <w:r w:rsidRPr="00653AF5">
        <w:rPr>
          <w:rFonts w:ascii="Arial" w:hAnsi="Arial" w:cs="Arial"/>
        </w:rPr>
        <w:t xml:space="preserve">sarà liberato dal vincolo di cui alla presente fideiussione solo con il consenso espresso in forma scritta </w:t>
      </w:r>
      <w:r w:rsidRPr="00653AF5">
        <w:rPr>
          <w:rFonts w:ascii="Arial" w:hAnsi="Arial" w:cs="Arial"/>
        </w:rPr>
        <w:lastRenderedPageBreak/>
        <w:t xml:space="preserve">dalla Consip </w:t>
      </w:r>
      <w:proofErr w:type="gramStart"/>
      <w:r w:rsidRPr="00653AF5">
        <w:rPr>
          <w:rFonts w:ascii="Arial" w:hAnsi="Arial" w:cs="Arial"/>
        </w:rPr>
        <w:t>S.p.A..</w:t>
      </w:r>
      <w:proofErr w:type="gramEnd"/>
      <w:r w:rsidRPr="00653AF5">
        <w:rPr>
          <w:rFonts w:ascii="Arial" w:hAnsi="Arial" w:cs="Arial"/>
        </w:rPr>
        <w:t xml:space="preserve"> </w:t>
      </w:r>
    </w:p>
    <w:p w14:paraId="6B90DC8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La presente fideiussione non potrà formare oggetto di cessione a terzi, ad alcun titolo o causa, da parte della Consip S.p.A. </w:t>
      </w:r>
    </w:p>
    <w:p w14:paraId="2F6987C1" w14:textId="77777777" w:rsidR="004F1C57" w:rsidRPr="00653AF5" w:rsidRDefault="004F1C57" w:rsidP="004F1C57">
      <w:pPr>
        <w:pStyle w:val="Numeroelenco"/>
        <w:autoSpaceDE w:val="0"/>
        <w:autoSpaceDN w:val="0"/>
        <w:adjustRightInd w:val="0"/>
        <w:spacing w:line="300" w:lineRule="exact"/>
        <w:ind w:left="360" w:hanging="360"/>
        <w:rPr>
          <w:rStyle w:val="Corsivo"/>
          <w:rFonts w:ascii="Arial" w:hAnsi="Arial" w:cs="Arial"/>
        </w:rPr>
      </w:pPr>
      <w:r w:rsidRPr="00653AF5">
        <w:rPr>
          <w:rFonts w:ascii="Arial" w:hAnsi="Arial" w:cs="Arial"/>
        </w:rPr>
        <w:t xml:space="preserve">La presente fideiussione è regolata, per tutto quanto non espressamente previsto dal presente contratto, dalla legge italiana e verrà interpretata in conformità alla medesima. </w:t>
      </w:r>
    </w:p>
    <w:p w14:paraId="7E89C70F"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b/>
        </w:rPr>
      </w:pPr>
      <w:r w:rsidRPr="00653AF5">
        <w:rPr>
          <w:rFonts w:ascii="Arial" w:hAnsi="Arial" w:cs="Arial"/>
        </w:rPr>
        <w:t xml:space="preserve">In caso di controversia tra l’Istituto </w:t>
      </w:r>
      <w:r w:rsidRPr="008F0583">
        <w:rPr>
          <w:rFonts w:ascii="Arial" w:hAnsi="Arial" w:cs="Arial"/>
          <w:bCs/>
          <w:i/>
        </w:rPr>
        <w:t>&lt;</w:t>
      </w:r>
      <w:r w:rsidRPr="008F0583">
        <w:rPr>
          <w:rFonts w:ascii="Arial" w:hAnsi="Arial" w:cs="Arial"/>
          <w:b/>
          <w:i/>
        </w:rPr>
        <w:t>ovvero, in alternativa</w:t>
      </w:r>
      <w:r w:rsidRPr="008F0583">
        <w:rPr>
          <w:rFonts w:ascii="Arial" w:hAnsi="Arial" w:cs="Arial"/>
          <w:bCs/>
          <w:i/>
        </w:rPr>
        <w:t>:</w:t>
      </w:r>
      <w:r w:rsidRPr="001B5C31">
        <w:rPr>
          <w:rFonts w:ascii="Arial" w:hAnsi="Arial" w:cs="Arial"/>
          <w:bCs/>
        </w:rPr>
        <w:t xml:space="preserve"> </w:t>
      </w:r>
      <w:r w:rsidRPr="001B5C31">
        <w:rPr>
          <w:rFonts w:ascii="Arial" w:hAnsi="Arial" w:cs="Arial"/>
        </w:rPr>
        <w:t>la Società</w:t>
      </w:r>
      <w:r w:rsidRPr="008F0583">
        <w:rPr>
          <w:rFonts w:ascii="Arial" w:hAnsi="Arial" w:cs="Arial"/>
          <w:bCs/>
          <w:i/>
        </w:rPr>
        <w:t>&gt; &lt;</w:t>
      </w:r>
      <w:r w:rsidRPr="008F0583">
        <w:rPr>
          <w:rFonts w:ascii="Arial" w:hAnsi="Arial" w:cs="Arial"/>
          <w:b/>
          <w:i/>
        </w:rPr>
        <w:t>ovvero, in alternativa:</w:t>
      </w:r>
      <w:r w:rsidRPr="008F0583">
        <w:rPr>
          <w:rFonts w:ascii="Arial" w:hAnsi="Arial" w:cs="Arial"/>
          <w:b/>
        </w:rPr>
        <w:t xml:space="preserve"> l’Assicuratore</w:t>
      </w:r>
      <w:r w:rsidRPr="008F0583">
        <w:rPr>
          <w:rFonts w:ascii="Arial" w:hAnsi="Arial" w:cs="Arial"/>
          <w:bCs/>
          <w:i/>
        </w:rPr>
        <w:t xml:space="preserve">&gt; </w:t>
      </w:r>
      <w:r w:rsidRPr="00653AF5">
        <w:rPr>
          <w:rFonts w:ascii="Arial" w:hAnsi="Arial" w:cs="Arial"/>
        </w:rPr>
        <w:t xml:space="preserve">e la Consip S.p.A. è competente in via esclusiva il </w:t>
      </w:r>
      <w:r w:rsidRPr="00653AF5">
        <w:rPr>
          <w:rFonts w:ascii="Arial" w:hAnsi="Arial" w:cs="Arial"/>
          <w:b/>
        </w:rPr>
        <w:t>Foro di Roma</w:t>
      </w:r>
      <w:r w:rsidRPr="00653AF5">
        <w:rPr>
          <w:rFonts w:ascii="Arial" w:hAnsi="Arial" w:cs="Arial"/>
        </w:rPr>
        <w:t>.</w:t>
      </w:r>
    </w:p>
    <w:p w14:paraId="06A68363" w14:textId="77777777" w:rsidR="004F1C57" w:rsidRPr="00653AF5" w:rsidRDefault="004F1C57" w:rsidP="004F1C57">
      <w:pPr>
        <w:pStyle w:val="Indirizzo"/>
        <w:ind w:left="0"/>
        <w:rPr>
          <w:rFonts w:ascii="Arial" w:hAnsi="Arial" w:cs="Arial"/>
          <w:szCs w:val="20"/>
        </w:rPr>
      </w:pPr>
    </w:p>
    <w:p w14:paraId="3D0B2709" w14:textId="77777777" w:rsidR="004F1C57" w:rsidRPr="00653AF5" w:rsidRDefault="004F1C57" w:rsidP="004F1C57">
      <w:pPr>
        <w:pStyle w:val="Indirizzo"/>
        <w:ind w:left="0"/>
        <w:rPr>
          <w:rFonts w:ascii="Arial" w:hAnsi="Arial" w:cs="Arial"/>
          <w:szCs w:val="20"/>
        </w:rPr>
      </w:pPr>
    </w:p>
    <w:p w14:paraId="6FE55557" w14:textId="77777777" w:rsidR="004F1C57" w:rsidRPr="00653AF5" w:rsidRDefault="004F1C57" w:rsidP="004F1C57">
      <w:pPr>
        <w:pStyle w:val="Indirizzo"/>
        <w:ind w:left="0"/>
        <w:rPr>
          <w:rFonts w:ascii="Arial" w:hAnsi="Arial" w:cs="Arial"/>
          <w:szCs w:val="20"/>
        </w:rPr>
      </w:pPr>
      <w:r w:rsidRPr="00653AF5">
        <w:rPr>
          <w:rFonts w:ascii="Arial" w:hAnsi="Arial" w:cs="Arial"/>
          <w:szCs w:val="20"/>
        </w:rPr>
        <w:t>Il Fornitore</w:t>
      </w:r>
      <w:r w:rsidRPr="00653AF5">
        <w:rPr>
          <w:rFonts w:ascii="Arial" w:hAnsi="Arial" w:cs="Arial"/>
          <w:szCs w:val="20"/>
        </w:rPr>
        <w:tab/>
        <w:t xml:space="preserve">L’Istituto </w:t>
      </w:r>
    </w:p>
    <w:p w14:paraId="4C07D8F9" w14:textId="77777777" w:rsidR="004F1C57" w:rsidRPr="00653AF5" w:rsidRDefault="004F1C57" w:rsidP="004F1C57">
      <w:pPr>
        <w:pStyle w:val="Indirizzo"/>
        <w:rPr>
          <w:rFonts w:ascii="Arial" w:hAnsi="Arial" w:cs="Arial"/>
          <w:szCs w:val="20"/>
        </w:rPr>
      </w:pPr>
      <w:r w:rsidRPr="00653AF5">
        <w:rPr>
          <w:rFonts w:ascii="Arial" w:hAnsi="Arial" w:cs="Arial"/>
          <w:szCs w:val="20"/>
        </w:rPr>
        <w:t>(</w:t>
      </w:r>
      <w:r w:rsidRPr="00653AF5">
        <w:rPr>
          <w:rStyle w:val="StileIndirizzoGrassettoCorsivoCarattere"/>
          <w:rFonts w:ascii="Arial" w:hAnsi="Arial" w:cs="Arial"/>
          <w:szCs w:val="20"/>
        </w:rPr>
        <w:t>ovvero:</w:t>
      </w:r>
      <w:r w:rsidRPr="00653AF5">
        <w:rPr>
          <w:rFonts w:ascii="Arial" w:hAnsi="Arial" w:cs="Arial"/>
          <w:szCs w:val="20"/>
        </w:rPr>
        <w:t xml:space="preserve"> La Società) </w:t>
      </w:r>
    </w:p>
    <w:p w14:paraId="0A7996FA" w14:textId="47044EA9" w:rsidR="004F1C57" w:rsidRPr="00653AF5" w:rsidRDefault="004F1C57" w:rsidP="00EA601B">
      <w:pPr>
        <w:pStyle w:val="Titolocopertina"/>
        <w:spacing w:line="300" w:lineRule="exact"/>
        <w:ind w:left="4395" w:firstLine="708"/>
        <w:rPr>
          <w:rFonts w:ascii="Arial" w:hAnsi="Arial" w:cs="Arial"/>
          <w:caps w:val="0"/>
          <w:sz w:val="20"/>
          <w:szCs w:val="20"/>
        </w:rPr>
      </w:pPr>
      <w:r w:rsidRPr="00653AF5">
        <w:rPr>
          <w:rFonts w:ascii="Arial" w:hAnsi="Arial" w:cs="Arial"/>
          <w:caps w:val="0"/>
          <w:sz w:val="20"/>
          <w:szCs w:val="20"/>
        </w:rPr>
        <w:t>(</w:t>
      </w:r>
      <w:r w:rsidRPr="00653AF5">
        <w:rPr>
          <w:rFonts w:ascii="Arial" w:hAnsi="Arial" w:cs="Arial"/>
          <w:b/>
          <w:bCs/>
          <w:i/>
          <w:iCs/>
          <w:caps w:val="0"/>
          <w:sz w:val="20"/>
          <w:szCs w:val="20"/>
        </w:rPr>
        <w:t xml:space="preserve">ovvero: </w:t>
      </w:r>
      <w:r w:rsidRPr="00653AF5">
        <w:rPr>
          <w:rFonts w:ascii="Arial" w:hAnsi="Arial" w:cs="Arial"/>
          <w:caps w:val="0"/>
          <w:sz w:val="20"/>
          <w:szCs w:val="20"/>
        </w:rPr>
        <w:t>L’Assicuratore)</w:t>
      </w:r>
    </w:p>
    <w:sectPr w:rsidR="004F1C57" w:rsidRPr="00653AF5" w:rsidSect="004F1C57">
      <w:headerReference w:type="default" r:id="rId11"/>
      <w:footerReference w:type="default" r:id="rId12"/>
      <w:headerReference w:type="first" r:id="rId13"/>
      <w:footerReference w:type="first" r:id="rId14"/>
      <w:pgSz w:w="11900" w:h="16840"/>
      <w:pgMar w:top="3119" w:right="851" w:bottom="1701" w:left="2268" w:header="226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1449B" w14:textId="77777777" w:rsidR="00CD028E" w:rsidRDefault="00CD028E" w:rsidP="00620AD5">
      <w:r>
        <w:separator/>
      </w:r>
    </w:p>
  </w:endnote>
  <w:endnote w:type="continuationSeparator" w:id="0">
    <w:p w14:paraId="64C86BCA" w14:textId="77777777" w:rsidR="00CD028E" w:rsidRDefault="00CD028E" w:rsidP="0062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BAFB2" w14:textId="77777777" w:rsidR="004F1C57" w:rsidRDefault="004F1C57" w:rsidP="004F1C57">
    <w:pPr>
      <w:pStyle w:val="Pidipagina"/>
      <w:pBdr>
        <w:top w:val="single" w:sz="4" w:space="1" w:color="auto"/>
      </w:pBdr>
      <w:jc w:val="both"/>
      <w:rPr>
        <w:rFonts w:ascii="Arial" w:hAnsi="Arial" w:cs="Arial"/>
        <w:sz w:val="16"/>
        <w:szCs w:val="16"/>
        <w:highlight w:val="green"/>
      </w:rPr>
    </w:pPr>
  </w:p>
  <w:p w14:paraId="7C8E2007" w14:textId="77777777" w:rsidR="007D11B1" w:rsidRPr="007D11B1" w:rsidRDefault="007D11B1" w:rsidP="007D11B1">
    <w:pPr>
      <w:pStyle w:val="Pidipagina"/>
      <w:pBdr>
        <w:top w:val="single" w:sz="4" w:space="1" w:color="auto"/>
      </w:pBdr>
      <w:jc w:val="both"/>
      <w:rPr>
        <w:ins w:id="1" w:author="Autore"/>
        <w:rFonts w:ascii="Arial" w:hAnsi="Arial" w:cs="Arial"/>
        <w:sz w:val="16"/>
        <w:szCs w:val="16"/>
      </w:rPr>
    </w:pPr>
    <w:ins w:id="2" w:author="Autore">
      <w:r w:rsidRPr="007D11B1">
        <w:rPr>
          <w:rFonts w:ascii="Arial" w:hAnsi="Arial" w:cs="Arial"/>
          <w:sz w:val="16"/>
          <w:szCs w:val="16"/>
        </w:rPr>
        <w:t>Moduli di dichiarazione - Gara a procedura aperta per l’affidamento di un accordo quadro avente ad oggetto la fornitura, messa in esercizio e manutenzione di centrali telefoniche e di prodotti, e servizi connessi per le pubbliche amministrazioni – ID 2857.</w:t>
      </w:r>
    </w:ins>
  </w:p>
  <w:p w14:paraId="049C4F15" w14:textId="7BD0A1F8" w:rsidR="00660B6E" w:rsidDel="007D11B1" w:rsidRDefault="001C14D1" w:rsidP="00795B5A">
    <w:pPr>
      <w:pStyle w:val="Pidipagina"/>
      <w:pBdr>
        <w:top w:val="single" w:sz="4" w:space="1" w:color="auto"/>
      </w:pBdr>
      <w:jc w:val="both"/>
      <w:rPr>
        <w:del w:id="3" w:author="Autore"/>
        <w:rFonts w:ascii="Arial" w:hAnsi="Arial" w:cs="Arial"/>
        <w:sz w:val="16"/>
        <w:szCs w:val="16"/>
      </w:rPr>
    </w:pPr>
    <w:del w:id="4" w:author="Autore">
      <w:r w:rsidRPr="001C14D1" w:rsidDel="007D11B1">
        <w:rPr>
          <w:rFonts w:ascii="Arial" w:hAnsi="Arial" w:cs="Arial"/>
          <w:sz w:val="16"/>
          <w:szCs w:val="16"/>
        </w:rPr>
        <w:delText>Classificazione Consip: Ambito Pubblico</w:delText>
      </w:r>
    </w:del>
  </w:p>
  <w:p w14:paraId="150DF59A" w14:textId="47AC8939" w:rsidR="00795B5A" w:rsidRPr="0094650F" w:rsidDel="007D11B1" w:rsidRDefault="00795B5A" w:rsidP="008F0583">
    <w:pPr>
      <w:pStyle w:val="Pidipagina"/>
      <w:pBdr>
        <w:top w:val="single" w:sz="4" w:space="1" w:color="auto"/>
      </w:pBdr>
      <w:jc w:val="both"/>
      <w:rPr>
        <w:del w:id="5" w:author="Autore"/>
        <w:rFonts w:ascii="Arial" w:hAnsi="Arial" w:cs="Arial"/>
        <w:sz w:val="16"/>
        <w:szCs w:val="16"/>
      </w:rPr>
    </w:pPr>
    <w:del w:id="6" w:author="Autore">
      <w:r w:rsidRPr="00795B5A" w:rsidDel="007D11B1">
        <w:rPr>
          <w:rFonts w:ascii="Arial" w:hAnsi="Arial" w:cs="Arial"/>
          <w:sz w:val="16"/>
          <w:szCs w:val="16"/>
        </w:rPr>
        <w:delText>Gara a procedura aperta per l’affidamento di un accordo quadro avente ad oggetto la fornitura, messa in esercizio e manutenzione di centrali telefoniche e di prodotti, e servizi connessi per le pubbliche amministrazioni – ID 2857</w:delText>
      </w:r>
    </w:del>
  </w:p>
  <w:p w14:paraId="2129821F" w14:textId="14E3A719" w:rsidR="004F1C57" w:rsidRPr="0094650F" w:rsidDel="007D11B1" w:rsidRDefault="00660B6E" w:rsidP="004F1C57">
    <w:pPr>
      <w:pStyle w:val="Pidipagina"/>
      <w:pBdr>
        <w:top w:val="single" w:sz="4" w:space="1" w:color="auto"/>
      </w:pBdr>
      <w:jc w:val="both"/>
      <w:rPr>
        <w:del w:id="7" w:author="Autore"/>
        <w:rFonts w:ascii="Arial" w:hAnsi="Arial" w:cs="Arial"/>
        <w:sz w:val="16"/>
        <w:szCs w:val="16"/>
      </w:rPr>
    </w:pPr>
    <w:del w:id="8" w:author="Autore">
      <w:r w:rsidRPr="0094650F" w:rsidDel="007D11B1">
        <w:rPr>
          <w:rFonts w:ascii="Arial" w:hAnsi="Arial" w:cs="Arial"/>
          <w:sz w:val="16"/>
          <w:szCs w:val="16"/>
        </w:rPr>
        <w:delText xml:space="preserve">All. </w:delText>
      </w:r>
      <w:r w:rsidR="00795B5A" w:rsidDel="007D11B1">
        <w:rPr>
          <w:rFonts w:ascii="Arial" w:hAnsi="Arial" w:cs="Arial"/>
          <w:sz w:val="16"/>
          <w:szCs w:val="16"/>
        </w:rPr>
        <w:delText>1</w:delText>
      </w:r>
      <w:r w:rsidR="006740E0" w:rsidDel="007D11B1">
        <w:rPr>
          <w:rFonts w:ascii="Arial" w:hAnsi="Arial" w:cs="Arial"/>
          <w:sz w:val="16"/>
          <w:szCs w:val="16"/>
        </w:rPr>
        <w:delText>2 –</w:delText>
      </w:r>
      <w:r w:rsidR="00795B5A" w:rsidRPr="0094650F" w:rsidDel="007D11B1">
        <w:rPr>
          <w:rFonts w:ascii="Arial" w:hAnsi="Arial" w:cs="Arial"/>
          <w:sz w:val="16"/>
          <w:szCs w:val="16"/>
        </w:rPr>
        <w:delText xml:space="preserve"> </w:delText>
      </w:r>
      <w:r w:rsidR="006740E0" w:rsidDel="007D11B1">
        <w:rPr>
          <w:rFonts w:ascii="Arial" w:hAnsi="Arial" w:cs="Arial"/>
          <w:sz w:val="16"/>
          <w:szCs w:val="16"/>
        </w:rPr>
        <w:delText>Facsimile di garanzie per la stipula</w:delText>
      </w:r>
    </w:del>
  </w:p>
  <w:sdt>
    <w:sdtPr>
      <w:id w:val="-249732305"/>
      <w:docPartObj>
        <w:docPartGallery w:val="Page Numbers (Bottom of Page)"/>
        <w:docPartUnique/>
      </w:docPartObj>
    </w:sdtPr>
    <w:sdtEndPr>
      <w:rPr>
        <w:rFonts w:ascii="Arial" w:hAnsi="Arial" w:cs="Arial"/>
        <w:sz w:val="16"/>
        <w:szCs w:val="16"/>
      </w:rPr>
    </w:sdtEndPr>
    <w:sdtContent>
      <w:p w14:paraId="6867A3D6" w14:textId="2D612D9F" w:rsidR="004F1C57" w:rsidRPr="004F1C57" w:rsidRDefault="004F1C57" w:rsidP="004F1C57">
        <w:pPr>
          <w:pStyle w:val="Pidipagina"/>
          <w:jc w:val="right"/>
          <w:rPr>
            <w:rFonts w:ascii="Arial" w:hAnsi="Arial" w:cs="Arial"/>
            <w:sz w:val="16"/>
            <w:szCs w:val="16"/>
          </w:rPr>
        </w:pPr>
        <w:r w:rsidRPr="004F1C57">
          <w:rPr>
            <w:rFonts w:ascii="Arial" w:hAnsi="Arial" w:cs="Arial"/>
            <w:sz w:val="16"/>
            <w:szCs w:val="16"/>
          </w:rPr>
          <w:fldChar w:fldCharType="begin"/>
        </w:r>
        <w:r w:rsidRPr="004F1C57">
          <w:rPr>
            <w:rFonts w:ascii="Arial" w:hAnsi="Arial" w:cs="Arial"/>
            <w:sz w:val="16"/>
            <w:szCs w:val="16"/>
          </w:rPr>
          <w:instrText>PAGE   \* MERGEFORMAT</w:instrText>
        </w:r>
        <w:r w:rsidRPr="004F1C57">
          <w:rPr>
            <w:rFonts w:ascii="Arial" w:hAnsi="Arial" w:cs="Arial"/>
            <w:sz w:val="16"/>
            <w:szCs w:val="16"/>
          </w:rPr>
          <w:fldChar w:fldCharType="separate"/>
        </w:r>
        <w:r w:rsidRPr="004F1C57">
          <w:rPr>
            <w:rFonts w:ascii="Arial" w:hAnsi="Arial" w:cs="Arial"/>
            <w:sz w:val="16"/>
            <w:szCs w:val="16"/>
          </w:rPr>
          <w:t>2</w:t>
        </w:r>
        <w:r w:rsidRPr="004F1C57">
          <w:rPr>
            <w:rFonts w:ascii="Arial" w:hAnsi="Arial" w:cs="Arial"/>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E9C75" w14:textId="77777777" w:rsidR="007D11B1" w:rsidRPr="007D11B1" w:rsidRDefault="007D11B1" w:rsidP="007D11B1">
    <w:pPr>
      <w:pStyle w:val="Pidipagina"/>
      <w:rPr>
        <w:ins w:id="10" w:author="Autore"/>
        <w:rFonts w:ascii="Arial" w:hAnsi="Arial" w:cs="Arial"/>
        <w:sz w:val="16"/>
        <w:szCs w:val="16"/>
      </w:rPr>
    </w:pPr>
    <w:ins w:id="11" w:author="Autore">
      <w:r w:rsidRPr="007D11B1">
        <w:rPr>
          <w:rFonts w:ascii="Arial" w:hAnsi="Arial" w:cs="Arial"/>
          <w:sz w:val="16"/>
          <w:szCs w:val="16"/>
        </w:rPr>
        <w:t>Moduli di dichiarazione - Gara a procedura aperta per l’affidamento di un accordo quadro avente ad oggetto la fornitura, messa in esercizio e manutenzione di centrali telefoniche e di prodotti, e servizi connessi per le pubbliche amministrazioni – ID 2857.</w:t>
      </w:r>
    </w:ins>
  </w:p>
  <w:p w14:paraId="0B2FE97F" w14:textId="1C628F99" w:rsidR="001C14D1" w:rsidDel="007D11B1" w:rsidRDefault="001C14D1" w:rsidP="00916AA4">
    <w:pPr>
      <w:pStyle w:val="Pidipagina"/>
      <w:pBdr>
        <w:top w:val="single" w:sz="4" w:space="1" w:color="auto"/>
      </w:pBdr>
      <w:jc w:val="both"/>
      <w:rPr>
        <w:del w:id="12" w:author="Autore"/>
        <w:rFonts w:ascii="Arial" w:hAnsi="Arial" w:cs="Arial"/>
        <w:sz w:val="16"/>
        <w:szCs w:val="16"/>
      </w:rPr>
    </w:pPr>
    <w:del w:id="13" w:author="Autore">
      <w:r w:rsidRPr="001C14D1" w:rsidDel="007D11B1">
        <w:rPr>
          <w:rFonts w:ascii="Arial" w:hAnsi="Arial" w:cs="Arial"/>
          <w:sz w:val="16"/>
          <w:szCs w:val="16"/>
        </w:rPr>
        <w:delText>Classificazione Consip: Ambito Pubblico</w:delText>
      </w:r>
    </w:del>
  </w:p>
  <w:p w14:paraId="7320E741" w14:textId="01BBB405" w:rsidR="00916AA4" w:rsidRPr="0094650F" w:rsidDel="007D11B1" w:rsidRDefault="00916AA4" w:rsidP="00916AA4">
    <w:pPr>
      <w:pStyle w:val="Pidipagina"/>
      <w:pBdr>
        <w:top w:val="single" w:sz="4" w:space="1" w:color="auto"/>
      </w:pBdr>
      <w:jc w:val="both"/>
      <w:rPr>
        <w:del w:id="14" w:author="Autore"/>
        <w:rFonts w:ascii="Arial" w:hAnsi="Arial" w:cs="Arial"/>
        <w:sz w:val="16"/>
        <w:szCs w:val="16"/>
      </w:rPr>
    </w:pPr>
    <w:del w:id="15" w:author="Autore">
      <w:r w:rsidRPr="00795B5A" w:rsidDel="007D11B1">
        <w:rPr>
          <w:rFonts w:ascii="Arial" w:hAnsi="Arial" w:cs="Arial"/>
          <w:sz w:val="16"/>
          <w:szCs w:val="16"/>
        </w:rPr>
        <w:delText>Gara a procedura aperta per l’affidamento di un accordo quadro avente ad oggetto la fornitura, messa in esercizio e manutenzione di centrali telefoniche e di prodotti, e servizi connessi per le pubbliche amministrazioni – ID 2857</w:delText>
      </w:r>
    </w:del>
  </w:p>
  <w:p w14:paraId="5054AE96" w14:textId="3EE50E33" w:rsidR="00916AA4" w:rsidRPr="0094650F" w:rsidDel="007D11B1" w:rsidRDefault="00916AA4" w:rsidP="00916AA4">
    <w:pPr>
      <w:pStyle w:val="Pidipagina"/>
      <w:pBdr>
        <w:top w:val="single" w:sz="4" w:space="1" w:color="auto"/>
      </w:pBdr>
      <w:jc w:val="both"/>
      <w:rPr>
        <w:del w:id="16" w:author="Autore"/>
        <w:rFonts w:ascii="Arial" w:hAnsi="Arial" w:cs="Arial"/>
        <w:sz w:val="16"/>
        <w:szCs w:val="16"/>
      </w:rPr>
    </w:pPr>
    <w:del w:id="17" w:author="Autore">
      <w:r w:rsidRPr="0094650F" w:rsidDel="007D11B1">
        <w:rPr>
          <w:rFonts w:ascii="Arial" w:hAnsi="Arial" w:cs="Arial"/>
          <w:sz w:val="16"/>
          <w:szCs w:val="16"/>
        </w:rPr>
        <w:delText xml:space="preserve">All. </w:delText>
      </w:r>
      <w:r w:rsidDel="007D11B1">
        <w:rPr>
          <w:rFonts w:ascii="Arial" w:hAnsi="Arial" w:cs="Arial"/>
          <w:sz w:val="16"/>
          <w:szCs w:val="16"/>
        </w:rPr>
        <w:delText>12 –</w:delText>
      </w:r>
      <w:r w:rsidRPr="0094650F" w:rsidDel="007D11B1">
        <w:rPr>
          <w:rFonts w:ascii="Arial" w:hAnsi="Arial" w:cs="Arial"/>
          <w:sz w:val="16"/>
          <w:szCs w:val="16"/>
        </w:rPr>
        <w:delText xml:space="preserve"> </w:delText>
      </w:r>
      <w:r w:rsidDel="007D11B1">
        <w:rPr>
          <w:rFonts w:ascii="Arial" w:hAnsi="Arial" w:cs="Arial"/>
          <w:sz w:val="16"/>
          <w:szCs w:val="16"/>
        </w:rPr>
        <w:delText xml:space="preserve"> Facsimile di garanzie per la stipula</w:delText>
      </w:r>
    </w:del>
  </w:p>
  <w:p w14:paraId="2D14A6CB" w14:textId="77777777" w:rsidR="00916AA4" w:rsidRDefault="00916AA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13320" w14:textId="77777777" w:rsidR="00CD028E" w:rsidRDefault="00CD028E" w:rsidP="00620AD5">
      <w:r>
        <w:separator/>
      </w:r>
    </w:p>
  </w:footnote>
  <w:footnote w:type="continuationSeparator" w:id="0">
    <w:p w14:paraId="6B945332" w14:textId="77777777" w:rsidR="00CD028E" w:rsidRDefault="00CD028E" w:rsidP="0062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770D9" w14:textId="187150DA" w:rsidR="00D357A4" w:rsidRDefault="00F24821" w:rsidP="004F1C57">
    <w:pPr>
      <w:pStyle w:val="Intestazione"/>
      <w:ind w:left="-567"/>
    </w:pPr>
    <w:del w:id="0" w:author="Autore">
      <w:r w:rsidRPr="0005165F" w:rsidDel="007D11B1">
        <w:rPr>
          <w:noProof/>
          <w:color w:val="004288"/>
          <w:sz w:val="18"/>
          <w:szCs w:val="18"/>
        </w:rPr>
        <w:drawing>
          <wp:anchor distT="0" distB="0" distL="114300" distR="114300" simplePos="0" relativeHeight="251658241" behindDoc="0" locked="0" layoutInCell="1" allowOverlap="1" wp14:anchorId="3FA60D17" wp14:editId="05B58A12">
            <wp:simplePos x="0" y="0"/>
            <wp:positionH relativeFrom="column">
              <wp:posOffset>-259080</wp:posOffset>
            </wp:positionH>
            <wp:positionV relativeFrom="page">
              <wp:posOffset>900430</wp:posOffset>
            </wp:positionV>
            <wp:extent cx="1213200" cy="298800"/>
            <wp:effectExtent l="0" t="0" r="6350" b="6350"/>
            <wp:wrapNone/>
            <wp:docPr id="1508366875" name="Immagine 1508366875"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53032" name="Immagine 144653032"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3200" cy="298800"/>
                    </a:xfrm>
                    <a:prstGeom prst="rect">
                      <a:avLst/>
                    </a:prstGeom>
                  </pic:spPr>
                </pic:pic>
              </a:graphicData>
            </a:graphic>
            <wp14:sizeRelH relativeFrom="page">
              <wp14:pctWidth>0</wp14:pctWidth>
            </wp14:sizeRelH>
            <wp14:sizeRelV relativeFrom="page">
              <wp14:pctHeight>0</wp14:pctHeight>
            </wp14:sizeRelV>
          </wp:anchor>
        </w:drawing>
      </w:r>
    </w:del>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D1C25" w14:textId="3FB6E0AB" w:rsidR="00620AD5" w:rsidRPr="0005165F" w:rsidRDefault="006B0208" w:rsidP="00187D4D">
    <w:pPr>
      <w:pStyle w:val="Indirizzi"/>
      <w:rPr>
        <w:color w:val="004288"/>
        <w:sz w:val="15"/>
        <w:szCs w:val="15"/>
      </w:rPr>
    </w:pPr>
    <w:del w:id="9" w:author="Autore">
      <w:r w:rsidRPr="0005165F" w:rsidDel="007D11B1">
        <w:rPr>
          <w:noProof/>
          <w:color w:val="004288"/>
          <w:sz w:val="18"/>
          <w:szCs w:val="18"/>
        </w:rPr>
        <w:drawing>
          <wp:anchor distT="0" distB="0" distL="114300" distR="114300" simplePos="0" relativeHeight="251658240" behindDoc="0" locked="0" layoutInCell="1" allowOverlap="1" wp14:anchorId="531B4D2F" wp14:editId="65D5E56C">
            <wp:simplePos x="0" y="0"/>
            <wp:positionH relativeFrom="column">
              <wp:posOffset>-260783</wp:posOffset>
            </wp:positionH>
            <wp:positionV relativeFrom="page">
              <wp:posOffset>901700</wp:posOffset>
            </wp:positionV>
            <wp:extent cx="1212605" cy="298800"/>
            <wp:effectExtent l="0" t="0" r="0" b="6350"/>
            <wp:wrapNone/>
            <wp:docPr id="1040876968" name="Immagine 1040876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CA00B92"/>
    <w:lvl w:ilvl="0">
      <w:start w:val="1"/>
      <w:numFmt w:val="decimal"/>
      <w:pStyle w:val="Numeroelenco"/>
      <w:lvlText w:val="%1."/>
      <w:lvlJc w:val="left"/>
      <w:pPr>
        <w:tabs>
          <w:tab w:val="num" w:pos="360"/>
        </w:tabs>
        <w:ind w:left="360" w:hanging="360"/>
      </w:pPr>
    </w:lvl>
  </w:abstractNum>
  <w:num w:numId="1" w16cid:durableId="181624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D5"/>
    <w:rsid w:val="00024FF2"/>
    <w:rsid w:val="0005165F"/>
    <w:rsid w:val="00082AFA"/>
    <w:rsid w:val="000C303A"/>
    <w:rsid w:val="000F3E8C"/>
    <w:rsid w:val="0011259E"/>
    <w:rsid w:val="001779F3"/>
    <w:rsid w:val="00187D4D"/>
    <w:rsid w:val="001A5E99"/>
    <w:rsid w:val="001A7182"/>
    <w:rsid w:val="001B122D"/>
    <w:rsid w:val="001B5C31"/>
    <w:rsid w:val="001C14D1"/>
    <w:rsid w:val="001E0D5C"/>
    <w:rsid w:val="00204825"/>
    <w:rsid w:val="002168D7"/>
    <w:rsid w:val="0023214C"/>
    <w:rsid w:val="002541A3"/>
    <w:rsid w:val="002824EE"/>
    <w:rsid w:val="00287E7B"/>
    <w:rsid w:val="002945CE"/>
    <w:rsid w:val="00296F6E"/>
    <w:rsid w:val="002A391E"/>
    <w:rsid w:val="002C18A1"/>
    <w:rsid w:val="00344760"/>
    <w:rsid w:val="0034695E"/>
    <w:rsid w:val="00353CBE"/>
    <w:rsid w:val="00371D66"/>
    <w:rsid w:val="003B545C"/>
    <w:rsid w:val="003E65C3"/>
    <w:rsid w:val="0044227B"/>
    <w:rsid w:val="00443CAC"/>
    <w:rsid w:val="00445842"/>
    <w:rsid w:val="00490E06"/>
    <w:rsid w:val="004C053E"/>
    <w:rsid w:val="004C3896"/>
    <w:rsid w:val="004E160B"/>
    <w:rsid w:val="004E5FA7"/>
    <w:rsid w:val="004F1C57"/>
    <w:rsid w:val="00504CEE"/>
    <w:rsid w:val="00562FD4"/>
    <w:rsid w:val="00583B9A"/>
    <w:rsid w:val="00596837"/>
    <w:rsid w:val="005C19F6"/>
    <w:rsid w:val="005E0548"/>
    <w:rsid w:val="005F21F4"/>
    <w:rsid w:val="00603447"/>
    <w:rsid w:val="00620AD5"/>
    <w:rsid w:val="00653AF5"/>
    <w:rsid w:val="00653E19"/>
    <w:rsid w:val="00660B6E"/>
    <w:rsid w:val="00663162"/>
    <w:rsid w:val="006740E0"/>
    <w:rsid w:val="006749B0"/>
    <w:rsid w:val="00685F5D"/>
    <w:rsid w:val="006A1E98"/>
    <w:rsid w:val="006A30C7"/>
    <w:rsid w:val="006B0208"/>
    <w:rsid w:val="006C0031"/>
    <w:rsid w:val="00770AD3"/>
    <w:rsid w:val="00783624"/>
    <w:rsid w:val="00795B5A"/>
    <w:rsid w:val="007B7334"/>
    <w:rsid w:val="007C14C5"/>
    <w:rsid w:val="007D11B1"/>
    <w:rsid w:val="00801418"/>
    <w:rsid w:val="00804262"/>
    <w:rsid w:val="00831C91"/>
    <w:rsid w:val="00866E15"/>
    <w:rsid w:val="008B4369"/>
    <w:rsid w:val="008E14DE"/>
    <w:rsid w:val="008F0583"/>
    <w:rsid w:val="008F0804"/>
    <w:rsid w:val="00900138"/>
    <w:rsid w:val="0090730C"/>
    <w:rsid w:val="00916AA4"/>
    <w:rsid w:val="00934E64"/>
    <w:rsid w:val="0094650F"/>
    <w:rsid w:val="00986E08"/>
    <w:rsid w:val="00992206"/>
    <w:rsid w:val="009B3BB3"/>
    <w:rsid w:val="009D11BD"/>
    <w:rsid w:val="00A22519"/>
    <w:rsid w:val="00A43A53"/>
    <w:rsid w:val="00A51C4D"/>
    <w:rsid w:val="00A70D4F"/>
    <w:rsid w:val="00AA0AE1"/>
    <w:rsid w:val="00AA36C8"/>
    <w:rsid w:val="00AC1749"/>
    <w:rsid w:val="00AC3290"/>
    <w:rsid w:val="00AD7E31"/>
    <w:rsid w:val="00B041D4"/>
    <w:rsid w:val="00B11C52"/>
    <w:rsid w:val="00B12F17"/>
    <w:rsid w:val="00B13160"/>
    <w:rsid w:val="00B3281F"/>
    <w:rsid w:val="00B35B44"/>
    <w:rsid w:val="00B4368B"/>
    <w:rsid w:val="00B93DCC"/>
    <w:rsid w:val="00BD3573"/>
    <w:rsid w:val="00BE2C3D"/>
    <w:rsid w:val="00BF242A"/>
    <w:rsid w:val="00BF53F4"/>
    <w:rsid w:val="00BF6EB0"/>
    <w:rsid w:val="00C47C37"/>
    <w:rsid w:val="00C519EE"/>
    <w:rsid w:val="00C96D4C"/>
    <w:rsid w:val="00CD028E"/>
    <w:rsid w:val="00CE1C5D"/>
    <w:rsid w:val="00CF383B"/>
    <w:rsid w:val="00D357A4"/>
    <w:rsid w:val="00D62290"/>
    <w:rsid w:val="00D8132C"/>
    <w:rsid w:val="00DA571F"/>
    <w:rsid w:val="00DC2E38"/>
    <w:rsid w:val="00DD703B"/>
    <w:rsid w:val="00DF601D"/>
    <w:rsid w:val="00E02B2F"/>
    <w:rsid w:val="00E20BBC"/>
    <w:rsid w:val="00E76E4A"/>
    <w:rsid w:val="00E77C69"/>
    <w:rsid w:val="00E8104C"/>
    <w:rsid w:val="00E8795F"/>
    <w:rsid w:val="00EA1662"/>
    <w:rsid w:val="00EA601B"/>
    <w:rsid w:val="00EB1621"/>
    <w:rsid w:val="00F12CE8"/>
    <w:rsid w:val="00F146EA"/>
    <w:rsid w:val="00F2382B"/>
    <w:rsid w:val="00F24821"/>
    <w:rsid w:val="00F620DF"/>
    <w:rsid w:val="00F62616"/>
    <w:rsid w:val="00F63EB1"/>
    <w:rsid w:val="00F75818"/>
    <w:rsid w:val="00F81B91"/>
    <w:rsid w:val="00F830CB"/>
    <w:rsid w:val="00FF4B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C54C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4F1C57"/>
    <w:pPr>
      <w:widowControl w:val="0"/>
      <w:spacing w:line="300" w:lineRule="exact"/>
      <w:jc w:val="both"/>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20AD5"/>
    <w:pPr>
      <w:tabs>
        <w:tab w:val="center" w:pos="4819"/>
        <w:tab w:val="right" w:pos="9638"/>
      </w:tabs>
    </w:pPr>
  </w:style>
  <w:style w:type="character" w:customStyle="1" w:styleId="IntestazioneCarattere">
    <w:name w:val="Intestazione Carattere"/>
    <w:basedOn w:val="Carpredefinitoparagrafo"/>
    <w:link w:val="Intestazione"/>
    <w:uiPriority w:val="99"/>
    <w:rsid w:val="00620AD5"/>
  </w:style>
  <w:style w:type="paragraph" w:styleId="Pidipagina">
    <w:name w:val="footer"/>
    <w:basedOn w:val="Normale"/>
    <w:link w:val="PidipaginaCarattere"/>
    <w:unhideWhenUsed/>
    <w:rsid w:val="00620AD5"/>
    <w:pPr>
      <w:tabs>
        <w:tab w:val="center" w:pos="4819"/>
        <w:tab w:val="right" w:pos="9638"/>
      </w:tabs>
    </w:pPr>
  </w:style>
  <w:style w:type="character" w:customStyle="1" w:styleId="PidipaginaCarattere">
    <w:name w:val="Piè di pagina Carattere"/>
    <w:basedOn w:val="Carpredefinitoparagrafo"/>
    <w:link w:val="Pidipagina"/>
    <w:rsid w:val="00620AD5"/>
  </w:style>
  <w:style w:type="paragraph" w:customStyle="1" w:styleId="Testolettera">
    <w:name w:val="Testo lettera"/>
    <w:basedOn w:val="Normale"/>
    <w:qFormat/>
    <w:rsid w:val="00620AD5"/>
    <w:pPr>
      <w:spacing w:line="280" w:lineRule="exact"/>
    </w:pPr>
    <w:rPr>
      <w:rFonts w:ascii="Arial" w:hAnsi="Arial"/>
      <w:sz w:val="20"/>
    </w:rPr>
  </w:style>
  <w:style w:type="table" w:styleId="Grigliatabella">
    <w:name w:val="Table Grid"/>
    <w:basedOn w:val="Tabellanormale"/>
    <w:uiPriority w:val="39"/>
    <w:rsid w:val="005C1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rizzi">
    <w:name w:val="Indirizzi"/>
    <w:basedOn w:val="Testolettera"/>
    <w:qFormat/>
    <w:rsid w:val="00831C91"/>
    <w:pPr>
      <w:spacing w:line="150" w:lineRule="exact"/>
    </w:pPr>
    <w:rPr>
      <w:color w:val="002F87"/>
      <w:sz w:val="13"/>
    </w:rPr>
  </w:style>
  <w:style w:type="character" w:styleId="Collegamentoipertestuale">
    <w:name w:val="Hyperlink"/>
    <w:basedOn w:val="Carpredefinitoparagrafo"/>
    <w:uiPriority w:val="99"/>
    <w:unhideWhenUsed/>
    <w:rsid w:val="00992206"/>
    <w:rPr>
      <w:color w:val="0563C1" w:themeColor="hyperlink"/>
      <w:u w:val="single"/>
    </w:rPr>
  </w:style>
  <w:style w:type="character" w:styleId="Menzionenonrisolta">
    <w:name w:val="Unresolved Mention"/>
    <w:basedOn w:val="Carpredefinitoparagrafo"/>
    <w:uiPriority w:val="99"/>
    <w:semiHidden/>
    <w:unhideWhenUsed/>
    <w:rsid w:val="00992206"/>
    <w:rPr>
      <w:color w:val="605E5C"/>
      <w:shd w:val="clear" w:color="auto" w:fill="E1DFDD"/>
    </w:rPr>
  </w:style>
  <w:style w:type="paragraph" w:customStyle="1" w:styleId="Titolocopertina">
    <w:name w:val="Titolo copertina"/>
    <w:basedOn w:val="Normale"/>
    <w:rsid w:val="004F1C57"/>
    <w:pPr>
      <w:widowControl w:val="0"/>
      <w:spacing w:line="360" w:lineRule="auto"/>
      <w:jc w:val="both"/>
    </w:pPr>
    <w:rPr>
      <w:rFonts w:ascii="Trebuchet MS" w:eastAsia="Times New Roman" w:hAnsi="Trebuchet MS" w:cs="Times New Roman"/>
      <w:caps/>
      <w:sz w:val="28"/>
      <w:szCs w:val="28"/>
      <w:lang w:eastAsia="it-IT"/>
    </w:rPr>
  </w:style>
  <w:style w:type="paragraph" w:customStyle="1" w:styleId="CLASSIFICAZIONEBODY">
    <w:name w:val="CLASSIFICAZIONEBODY"/>
    <w:hidden/>
    <w:uiPriority w:val="1"/>
    <w:semiHidden/>
    <w:unhideWhenUsed/>
    <w:qFormat/>
    <w:locked/>
    <w:rsid w:val="004F1C57"/>
    <w:pPr>
      <w:spacing w:after="200" w:line="276" w:lineRule="auto"/>
      <w:jc w:val="both"/>
    </w:pPr>
    <w:rPr>
      <w:rFonts w:ascii="Calibri"/>
      <w:b/>
      <w:color w:val="000000" w:themeColor="dark1"/>
      <w:sz w:val="20"/>
      <w:szCs w:val="22"/>
    </w:rPr>
  </w:style>
  <w:style w:type="character" w:customStyle="1" w:styleId="Titolo1Carattere">
    <w:name w:val="Titolo 1 Carattere"/>
    <w:basedOn w:val="Carpredefinitoparagrafo"/>
    <w:link w:val="Titolo1"/>
    <w:rsid w:val="004F1C57"/>
    <w:rPr>
      <w:rFonts w:ascii="Trebuchet MS" w:eastAsia="Times New Roman" w:hAnsi="Trebuchet MS" w:cs="Trebuchet MS"/>
      <w:b/>
      <w:caps/>
      <w:kern w:val="2"/>
      <w:sz w:val="20"/>
      <w:szCs w:val="20"/>
      <w:lang w:eastAsia="it-IT"/>
    </w:rPr>
  </w:style>
  <w:style w:type="character" w:customStyle="1" w:styleId="Grassetto">
    <w:name w:val="Grassetto"/>
    <w:rsid w:val="004F1C57"/>
    <w:rPr>
      <w:rFonts w:ascii="Trebuchet MS" w:hAnsi="Trebuchet MS"/>
      <w:b/>
      <w:bCs/>
      <w:sz w:val="20"/>
    </w:rPr>
  </w:style>
  <w:style w:type="character" w:customStyle="1" w:styleId="Corsivo">
    <w:name w:val="Corsivo"/>
    <w:rsid w:val="004F1C57"/>
    <w:rPr>
      <w:rFonts w:ascii="Trebuchet MS" w:hAnsi="Trebuchet MS"/>
      <w:i/>
      <w:iCs/>
      <w:sz w:val="20"/>
    </w:rPr>
  </w:style>
  <w:style w:type="paragraph" w:customStyle="1" w:styleId="Indirizzo">
    <w:name w:val="Indirizzo"/>
    <w:basedOn w:val="Normale"/>
    <w:rsid w:val="004F1C57"/>
    <w:pPr>
      <w:widowControl w:val="0"/>
      <w:tabs>
        <w:tab w:val="left" w:pos="5103"/>
      </w:tabs>
      <w:spacing w:line="300" w:lineRule="exact"/>
      <w:ind w:left="5103"/>
      <w:jc w:val="both"/>
    </w:pPr>
    <w:rPr>
      <w:rFonts w:ascii="Trebuchet MS" w:eastAsia="Times New Roman" w:hAnsi="Trebuchet MS" w:cs="Times New Roman"/>
      <w:sz w:val="20"/>
      <w:lang w:eastAsia="it-IT"/>
    </w:rPr>
  </w:style>
  <w:style w:type="paragraph" w:styleId="Numeroelenco">
    <w:name w:val="List Number"/>
    <w:basedOn w:val="Normale"/>
    <w:rsid w:val="004F1C57"/>
    <w:pPr>
      <w:widowControl w:val="0"/>
      <w:numPr>
        <w:numId w:val="1"/>
      </w:numPr>
      <w:spacing w:line="520" w:lineRule="exact"/>
      <w:ind w:left="357" w:hanging="357"/>
      <w:jc w:val="both"/>
    </w:pPr>
    <w:rPr>
      <w:rFonts w:ascii="Trebuchet MS" w:eastAsia="Times New Roman" w:hAnsi="Trebuchet MS" w:cs="Times New Roman"/>
      <w:sz w:val="20"/>
      <w:szCs w:val="20"/>
      <w:lang w:eastAsia="it-IT"/>
    </w:rPr>
  </w:style>
  <w:style w:type="character" w:customStyle="1" w:styleId="StileGrassettoCorsivo">
    <w:name w:val="Stile Grassetto Corsivo"/>
    <w:rsid w:val="004F1C57"/>
    <w:rPr>
      <w:b/>
      <w:bCs/>
      <w:i/>
      <w:iCs/>
    </w:rPr>
  </w:style>
  <w:style w:type="character" w:customStyle="1" w:styleId="StileIndirizzoGrassettoCorsivoCarattere">
    <w:name w:val="Stile Indirizzo + Grassetto Corsivo Carattere"/>
    <w:rsid w:val="004F1C57"/>
    <w:rPr>
      <w:rFonts w:ascii="Trebuchet MS" w:hAnsi="Trebuchet MS"/>
      <w:b/>
      <w:bCs/>
      <w:i/>
      <w:iCs/>
      <w:szCs w:val="24"/>
      <w:lang w:val="it-IT" w:eastAsia="it-IT" w:bidi="ar-SA"/>
    </w:rPr>
  </w:style>
  <w:style w:type="character" w:styleId="Rimandocommento">
    <w:name w:val="annotation reference"/>
    <w:basedOn w:val="Carpredefinitoparagrafo"/>
    <w:uiPriority w:val="99"/>
    <w:semiHidden/>
    <w:unhideWhenUsed/>
    <w:rsid w:val="00653AF5"/>
    <w:rPr>
      <w:sz w:val="16"/>
      <w:szCs w:val="16"/>
    </w:rPr>
  </w:style>
  <w:style w:type="paragraph" w:styleId="Testocommento">
    <w:name w:val="annotation text"/>
    <w:basedOn w:val="Normale"/>
    <w:link w:val="TestocommentoCarattere"/>
    <w:uiPriority w:val="99"/>
    <w:unhideWhenUsed/>
    <w:rsid w:val="00653AF5"/>
    <w:pPr>
      <w:widowControl w:val="0"/>
      <w:jc w:val="both"/>
    </w:pPr>
    <w:rPr>
      <w:rFonts w:ascii="Trebuchet MS" w:eastAsia="Times New Roman" w:hAnsi="Trebuchet MS" w:cs="Times New Roman"/>
      <w:sz w:val="20"/>
      <w:szCs w:val="20"/>
      <w:lang w:eastAsia="it-IT"/>
    </w:rPr>
  </w:style>
  <w:style w:type="character" w:customStyle="1" w:styleId="TestocommentoCarattere">
    <w:name w:val="Testo commento Carattere"/>
    <w:basedOn w:val="Carpredefinitoparagrafo"/>
    <w:link w:val="Testocommento"/>
    <w:uiPriority w:val="99"/>
    <w:rsid w:val="00653AF5"/>
    <w:rPr>
      <w:rFonts w:ascii="Trebuchet MS" w:eastAsia="Times New Roman" w:hAnsi="Trebuchet MS" w:cs="Times New Roman"/>
      <w:sz w:val="20"/>
      <w:szCs w:val="20"/>
      <w:lang w:eastAsia="it-IT"/>
    </w:rPr>
  </w:style>
  <w:style w:type="paragraph" w:styleId="Revisione">
    <w:name w:val="Revision"/>
    <w:hidden/>
    <w:uiPriority w:val="99"/>
    <w:semiHidden/>
    <w:rsid w:val="003E65C3"/>
  </w:style>
  <w:style w:type="paragraph" w:styleId="Soggettocommento">
    <w:name w:val="annotation subject"/>
    <w:basedOn w:val="Testocommento"/>
    <w:next w:val="Testocommento"/>
    <w:link w:val="SoggettocommentoCarattere"/>
    <w:uiPriority w:val="99"/>
    <w:semiHidden/>
    <w:unhideWhenUsed/>
    <w:rsid w:val="00296F6E"/>
    <w:pPr>
      <w:widowControl/>
      <w:jc w:val="left"/>
    </w:pPr>
    <w:rPr>
      <w:rFonts w:asciiTheme="minorHAnsi" w:eastAsiaTheme="minorHAnsi" w:hAnsiTheme="minorHAnsi" w:cstheme="minorBidi"/>
      <w:b/>
      <w:bCs/>
      <w:lang w:eastAsia="en-US"/>
    </w:rPr>
  </w:style>
  <w:style w:type="character" w:customStyle="1" w:styleId="SoggettocommentoCarattere">
    <w:name w:val="Soggetto commento Carattere"/>
    <w:basedOn w:val="TestocommentoCarattere"/>
    <w:link w:val="Soggettocommento"/>
    <w:uiPriority w:val="99"/>
    <w:semiHidden/>
    <w:rsid w:val="00296F6E"/>
    <w:rPr>
      <w:rFonts w:ascii="Trebuchet MS" w:eastAsia="Times New Roman" w:hAnsi="Trebuchet MS" w:cs="Times New Roman"/>
      <w:b/>
      <w:bCs/>
      <w:sz w:val="20"/>
      <w:szCs w:val="20"/>
      <w:lang w:eastAsia="it-IT"/>
    </w:rPr>
  </w:style>
  <w:style w:type="character" w:styleId="Menzione">
    <w:name w:val="Mention"/>
    <w:basedOn w:val="Carpredefinitoparagrafo"/>
    <w:uiPriority w:val="99"/>
    <w:unhideWhenUsed/>
    <w:rsid w:val="00CE1C5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201928">
      <w:bodyDiv w:val="1"/>
      <w:marLeft w:val="0"/>
      <w:marRight w:val="0"/>
      <w:marTop w:val="0"/>
      <w:marBottom w:val="0"/>
      <w:divBdr>
        <w:top w:val="none" w:sz="0" w:space="0" w:color="auto"/>
        <w:left w:val="none" w:sz="0" w:space="0" w:color="auto"/>
        <w:bottom w:val="none" w:sz="0" w:space="0" w:color="auto"/>
        <w:right w:val="none" w:sz="0" w:space="0" w:color="auto"/>
      </w:divBdr>
    </w:div>
    <w:div w:id="454952035">
      <w:bodyDiv w:val="1"/>
      <w:marLeft w:val="0"/>
      <w:marRight w:val="0"/>
      <w:marTop w:val="0"/>
      <w:marBottom w:val="0"/>
      <w:divBdr>
        <w:top w:val="none" w:sz="0" w:space="0" w:color="auto"/>
        <w:left w:val="none" w:sz="0" w:space="0" w:color="auto"/>
        <w:bottom w:val="none" w:sz="0" w:space="0" w:color="auto"/>
        <w:right w:val="none" w:sz="0" w:space="0" w:color="auto"/>
      </w:divBdr>
    </w:div>
    <w:div w:id="885216307">
      <w:bodyDiv w:val="1"/>
      <w:marLeft w:val="0"/>
      <w:marRight w:val="0"/>
      <w:marTop w:val="0"/>
      <w:marBottom w:val="0"/>
      <w:divBdr>
        <w:top w:val="none" w:sz="0" w:space="0" w:color="auto"/>
        <w:left w:val="none" w:sz="0" w:space="0" w:color="auto"/>
        <w:bottom w:val="none" w:sz="0" w:space="0" w:color="auto"/>
        <w:right w:val="none" w:sz="0" w:space="0" w:color="auto"/>
      </w:divBdr>
    </w:div>
    <w:div w:id="891120271">
      <w:bodyDiv w:val="1"/>
      <w:marLeft w:val="0"/>
      <w:marRight w:val="0"/>
      <w:marTop w:val="0"/>
      <w:marBottom w:val="0"/>
      <w:divBdr>
        <w:top w:val="none" w:sz="0" w:space="0" w:color="auto"/>
        <w:left w:val="none" w:sz="0" w:space="0" w:color="auto"/>
        <w:bottom w:val="none" w:sz="0" w:space="0" w:color="auto"/>
        <w:right w:val="none" w:sz="0" w:space="0" w:color="auto"/>
      </w:divBdr>
    </w:div>
    <w:div w:id="1380979074">
      <w:bodyDiv w:val="1"/>
      <w:marLeft w:val="0"/>
      <w:marRight w:val="0"/>
      <w:marTop w:val="0"/>
      <w:marBottom w:val="0"/>
      <w:divBdr>
        <w:top w:val="none" w:sz="0" w:space="0" w:color="auto"/>
        <w:left w:val="none" w:sz="0" w:space="0" w:color="auto"/>
        <w:bottom w:val="none" w:sz="0" w:space="0" w:color="auto"/>
        <w:right w:val="none" w:sz="0" w:space="0" w:color="auto"/>
      </w:divBdr>
    </w:div>
    <w:div w:id="140275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49CEA74A511104481320C5C68E5F2E8" ma:contentTypeVersion="3" ma:contentTypeDescription="Creare un nuovo documento." ma:contentTypeScope="" ma:versionID="35ceae5d1d0045f236fc541ba66af713">
  <xsd:schema xmlns:xsd="http://www.w3.org/2001/XMLSchema" xmlns:xs="http://www.w3.org/2001/XMLSchema" xmlns:p="http://schemas.microsoft.com/office/2006/metadata/properties" xmlns:ns2="93cd5faf-1904-4bbd-8598-f213a7daec58" targetNamespace="http://schemas.microsoft.com/office/2006/metadata/properties" ma:root="true" ma:fieldsID="3bdae466a09ca90392dcabf41a593357" ns2:_="">
    <xsd:import namespace="93cd5faf-1904-4bbd-8598-f213a7daec5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d5faf-1904-4bbd-8598-f213a7daec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BDDBE4-5039-44C7-A011-46B7876B3CE8}">
  <ds:schemaRefs>
    <ds:schemaRef ds:uri="http://schemas.openxmlformats.org/officeDocument/2006/bibliography"/>
  </ds:schemaRefs>
</ds:datastoreItem>
</file>

<file path=customXml/itemProps2.xml><?xml version="1.0" encoding="utf-8"?>
<ds:datastoreItem xmlns:ds="http://schemas.openxmlformats.org/officeDocument/2006/customXml" ds:itemID="{EF489A2C-3D32-48B4-B90A-07F5C09EE2C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34AD9C-86E3-4D4A-BF3D-CDF6A37981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cd5faf-1904-4bbd-8598-f213a7dae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32079B-2A1D-40C7-A8E9-3CC481EC39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1016</Words>
  <Characters>5792</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2025-11-07T15:07:00Z</dcterms:created>
  <dcterms:modified xsi:type="dcterms:W3CDTF">2025-11-12T08:57:00Z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0x010100049CEA74A511104481320C5C68E5F2E8</vt:lpwstr>
  </property>
  <property fmtid="{D5CDD505-2E9C-101B-9397-08002B2CF9AE}" pid="3" name="docLang">
    <vt:lpwstr>it</vt:lpwstr>
  </property>
</Properties>
</file>